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8FA718" w14:textId="77777777" w:rsidR="00B158E7" w:rsidRDefault="008F17C3" w:rsidP="008F17C3">
      <w:pPr>
        <w:jc w:val="center"/>
        <w:rPr>
          <w:rFonts w:cs="メイリオ"/>
          <w:b/>
          <w:color w:val="4472C4"/>
          <w:sz w:val="40"/>
          <w:szCs w:val="40"/>
        </w:rPr>
      </w:pPr>
      <w:r w:rsidRPr="00B0734A">
        <w:rPr>
          <w:rFonts w:cs="メイリオ" w:hint="eastAsia"/>
          <w:b/>
          <w:color w:val="4472C4"/>
          <w:sz w:val="40"/>
          <w:szCs w:val="40"/>
        </w:rPr>
        <w:t>情報公開文書（</w:t>
      </w:r>
      <w:r>
        <w:rPr>
          <w:rFonts w:cs="メイリオ" w:hint="eastAsia"/>
          <w:b/>
          <w:color w:val="4472C4"/>
          <w:sz w:val="40"/>
          <w:szCs w:val="40"/>
        </w:rPr>
        <w:t>多</w:t>
      </w:r>
      <w:r w:rsidRPr="00B0734A">
        <w:rPr>
          <w:rFonts w:cs="メイリオ" w:hint="eastAsia"/>
          <w:b/>
          <w:color w:val="4472C4"/>
          <w:sz w:val="40"/>
          <w:szCs w:val="40"/>
        </w:rPr>
        <w:t>機関用）</w:t>
      </w:r>
    </w:p>
    <w:p w14:paraId="05B53122" w14:textId="680A52C1" w:rsidR="008F17C3" w:rsidRPr="00B0734A" w:rsidRDefault="008F17C3" w:rsidP="008F17C3">
      <w:pPr>
        <w:jc w:val="center"/>
        <w:rPr>
          <w:rFonts w:cs="メイリオ"/>
          <w:b/>
          <w:color w:val="4472C4"/>
          <w:sz w:val="40"/>
          <w:szCs w:val="40"/>
        </w:rPr>
      </w:pPr>
      <w:r w:rsidRPr="00B0734A">
        <w:rPr>
          <w:rFonts w:cs="メイリオ" w:hint="eastAsia"/>
          <w:b/>
          <w:color w:val="4472C4"/>
          <w:sz w:val="40"/>
          <w:szCs w:val="40"/>
        </w:rPr>
        <w:t>記入上の注意</w:t>
      </w:r>
      <w:r w:rsidR="00B158E7">
        <w:rPr>
          <w:rFonts w:cs="メイリオ" w:hint="eastAsia"/>
          <w:b/>
          <w:color w:val="4472C4"/>
          <w:sz w:val="40"/>
          <w:szCs w:val="40"/>
        </w:rPr>
        <w:t>（提出時削除）</w:t>
      </w:r>
    </w:p>
    <w:tbl>
      <w:tblPr>
        <w:tblStyle w:val="2"/>
        <w:tblW w:w="5000" w:type="pct"/>
        <w:tblLook w:val="04A0" w:firstRow="1" w:lastRow="0" w:firstColumn="1" w:lastColumn="0" w:noHBand="0" w:noVBand="1"/>
      </w:tblPr>
      <w:tblGrid>
        <w:gridCol w:w="10174"/>
      </w:tblGrid>
      <w:tr w:rsidR="008F17C3" w:rsidRPr="00B0734A" w14:paraId="3144FCFB" w14:textId="77777777" w:rsidTr="004D7661">
        <w:tc>
          <w:tcPr>
            <w:tcW w:w="5000" w:type="pct"/>
            <w:tcBorders>
              <w:top w:val="double" w:sz="4" w:space="0" w:color="FF0000"/>
              <w:left w:val="double" w:sz="4" w:space="0" w:color="FF0000"/>
              <w:bottom w:val="double" w:sz="4" w:space="0" w:color="FF0000"/>
              <w:right w:val="double" w:sz="4" w:space="0" w:color="FF0000"/>
            </w:tcBorders>
          </w:tcPr>
          <w:p w14:paraId="648EEAAD" w14:textId="77777777" w:rsidR="008F17C3" w:rsidRPr="00832D58" w:rsidRDefault="008F17C3" w:rsidP="004D7661">
            <w:pPr>
              <w:widowControl/>
              <w:rPr>
                <w:rFonts w:ascii="Times New Roman" w:hAnsi="Times New Roman"/>
                <w:color w:val="FF0000"/>
                <w:sz w:val="22"/>
                <w:szCs w:val="22"/>
              </w:rPr>
            </w:pPr>
            <w:r w:rsidRPr="00832D58">
              <w:rPr>
                <w:rFonts w:ascii="Times New Roman" w:hAnsi="Times New Roman" w:hint="eastAsia"/>
                <w:color w:val="FF0000"/>
                <w:sz w:val="22"/>
                <w:szCs w:val="22"/>
              </w:rPr>
              <w:t>注意事項：（提出時削除）</w:t>
            </w:r>
          </w:p>
          <w:p w14:paraId="59CDE1F0" w14:textId="399B1DC4" w:rsidR="008F17C3" w:rsidRPr="00832D58" w:rsidRDefault="008F17C3" w:rsidP="004D7661">
            <w:pPr>
              <w:ind w:left="220" w:hangingChars="100" w:hanging="220"/>
              <w:rPr>
                <w:rFonts w:ascii="Times New Roman" w:hAnsi="Times New Roman"/>
                <w:color w:val="0033CC"/>
                <w:sz w:val="22"/>
                <w:szCs w:val="22"/>
              </w:rPr>
            </w:pPr>
            <w:r w:rsidRPr="00832D58">
              <w:rPr>
                <w:rFonts w:ascii="Times New Roman" w:hAnsi="Times New Roman" w:hint="eastAsia"/>
                <w:sz w:val="22"/>
                <w:szCs w:val="22"/>
              </w:rPr>
              <w:t>・「</w:t>
            </w:r>
            <w:r w:rsidRPr="00832D58">
              <w:rPr>
                <w:rFonts w:ascii="Times New Roman" w:hAnsi="Times New Roman" w:hint="eastAsia"/>
                <w:color w:val="FF0000"/>
                <w:sz w:val="22"/>
                <w:szCs w:val="22"/>
              </w:rPr>
              <w:t>赤字</w:t>
            </w:r>
            <w:r w:rsidRPr="00832D58">
              <w:rPr>
                <w:rFonts w:ascii="Times New Roman" w:hAnsi="Times New Roman" w:hint="eastAsia"/>
                <w:sz w:val="22"/>
                <w:szCs w:val="22"/>
              </w:rPr>
              <w:t>」</w:t>
            </w:r>
            <w:r w:rsidRPr="00832D58">
              <w:rPr>
                <w:rFonts w:ascii="Times New Roman" w:hAnsi="Times New Roman" w:hint="eastAsia"/>
                <w:color w:val="000000" w:themeColor="text1"/>
                <w:sz w:val="22"/>
                <w:szCs w:val="22"/>
              </w:rPr>
              <w:t>部分は作成に際し、補足的な説明や例示を示すものであり、</w:t>
            </w:r>
            <w:ins w:id="0" w:author="巌 杉谷" w:date="2025-11-19T15:31:00Z" w16du:dateUtc="2025-11-19T06:31:00Z">
              <w:r w:rsidR="00A35CAD" w:rsidRPr="00A35CAD">
                <w:rPr>
                  <w:rFonts w:ascii="Times New Roman" w:hAnsi="Times New Roman" w:hint="eastAsia"/>
                  <w:color w:val="000000" w:themeColor="text1"/>
                  <w:sz w:val="22"/>
                  <w:szCs w:val="22"/>
                </w:rPr>
                <w:t>日本内分泌外科学会</w:t>
              </w:r>
            </w:ins>
            <w:ins w:id="1" w:author="巌 杉谷" w:date="2025-11-20T11:19:00Z" w16du:dateUtc="2025-11-20T02:19:00Z">
              <w:r w:rsidR="00C32E0D">
                <w:rPr>
                  <w:rFonts w:ascii="Times New Roman" w:hAnsi="Times New Roman" w:hint="eastAsia"/>
                  <w:color w:val="000000" w:themeColor="text1"/>
                  <w:sz w:val="22"/>
                  <w:szCs w:val="22"/>
                </w:rPr>
                <w:t>研究</w:t>
              </w:r>
            </w:ins>
            <w:ins w:id="2" w:author="巌 杉谷" w:date="2025-11-19T15:31:00Z" w16du:dateUtc="2025-11-19T06:31:00Z">
              <w:r w:rsidR="00A35CAD" w:rsidRPr="00A35CAD">
                <w:rPr>
                  <w:rFonts w:ascii="Times New Roman" w:hAnsi="Times New Roman" w:hint="eastAsia"/>
                  <w:color w:val="000000" w:themeColor="text1"/>
                  <w:sz w:val="22"/>
                  <w:szCs w:val="22"/>
                </w:rPr>
                <w:t>倫理審査委員会</w:t>
              </w:r>
            </w:ins>
            <w:del w:id="3" w:author="巌 杉谷" w:date="2025-11-19T15:31:00Z" w16du:dateUtc="2025-11-19T06:31:00Z">
              <w:r w:rsidRPr="00832D58" w:rsidDel="00A35CAD">
                <w:rPr>
                  <w:rFonts w:ascii="Times New Roman" w:hAnsi="Times New Roman" w:hint="eastAsia"/>
                  <w:color w:val="000000" w:themeColor="text1"/>
                  <w:sz w:val="22"/>
                  <w:szCs w:val="22"/>
                </w:rPr>
                <w:delText>学校法人日本医科大学中央倫理委員会</w:delText>
              </w:r>
            </w:del>
            <w:r w:rsidRPr="00832D58">
              <w:rPr>
                <w:rFonts w:ascii="Times New Roman" w:hAnsi="Times New Roman" w:hint="eastAsia"/>
                <w:color w:val="000000" w:themeColor="text1"/>
                <w:sz w:val="22"/>
                <w:szCs w:val="22"/>
              </w:rPr>
              <w:t>に提出するまでに削除すること。</w:t>
            </w:r>
          </w:p>
          <w:p w14:paraId="4A618E07" w14:textId="77777777" w:rsidR="008F17C3" w:rsidRPr="00832D58" w:rsidRDefault="008F17C3" w:rsidP="004D7661">
            <w:pPr>
              <w:ind w:left="220" w:hangingChars="100" w:hanging="220"/>
              <w:rPr>
                <w:rFonts w:ascii="Times New Roman" w:hAnsi="Times New Roman"/>
                <w:sz w:val="22"/>
                <w:szCs w:val="22"/>
              </w:rPr>
            </w:pPr>
          </w:p>
          <w:p w14:paraId="1B927438" w14:textId="77777777" w:rsidR="008F17C3" w:rsidRPr="00832D58" w:rsidRDefault="008F17C3" w:rsidP="004D7661">
            <w:pPr>
              <w:ind w:left="220" w:hangingChars="100" w:hanging="220"/>
              <w:rPr>
                <w:rFonts w:ascii="Times New Roman" w:hAnsi="Times New Roman"/>
                <w:sz w:val="22"/>
                <w:szCs w:val="22"/>
              </w:rPr>
            </w:pPr>
            <w:r w:rsidRPr="00832D58">
              <w:rPr>
                <w:rFonts w:ascii="Times New Roman" w:hAnsi="Times New Roman" w:hint="eastAsia"/>
                <w:sz w:val="22"/>
                <w:szCs w:val="22"/>
              </w:rPr>
              <w:t>・「</w:t>
            </w:r>
            <w:r w:rsidRPr="00832D58">
              <w:rPr>
                <w:rFonts w:ascii="Times New Roman" w:hAnsi="Times New Roman" w:hint="eastAsia"/>
                <w:color w:val="0070C0"/>
                <w:sz w:val="22"/>
                <w:szCs w:val="22"/>
              </w:rPr>
              <w:t>青字</w:t>
            </w:r>
            <w:r w:rsidRPr="00832D58">
              <w:rPr>
                <w:rFonts w:ascii="Times New Roman" w:hAnsi="Times New Roman" w:hint="eastAsia"/>
                <w:sz w:val="22"/>
                <w:szCs w:val="22"/>
              </w:rPr>
              <w:t>」部分は例文を記載しているもので、研究の内容に応じて適宜修正・削除すること。</w:t>
            </w:r>
          </w:p>
          <w:p w14:paraId="5C813B5E" w14:textId="77777777" w:rsidR="008F17C3" w:rsidRPr="00832D58" w:rsidRDefault="008F17C3" w:rsidP="004D7661">
            <w:pPr>
              <w:ind w:left="220" w:hangingChars="100" w:hanging="220"/>
              <w:rPr>
                <w:rFonts w:ascii="Times New Roman" w:hAnsi="Times New Roman"/>
                <w:sz w:val="22"/>
                <w:szCs w:val="22"/>
              </w:rPr>
            </w:pPr>
          </w:p>
          <w:p w14:paraId="64CF79BC" w14:textId="77777777" w:rsidR="008F17C3" w:rsidRPr="00832D58" w:rsidRDefault="008F17C3" w:rsidP="004D7661">
            <w:pPr>
              <w:ind w:left="220" w:hangingChars="100" w:hanging="220"/>
              <w:rPr>
                <w:rFonts w:ascii="Times New Roman" w:hAnsi="Times New Roman"/>
                <w:sz w:val="22"/>
                <w:szCs w:val="22"/>
              </w:rPr>
            </w:pPr>
            <w:r w:rsidRPr="00832D58">
              <w:rPr>
                <w:rFonts w:ascii="Times New Roman" w:hAnsi="Times New Roman" w:hint="eastAsia"/>
                <w:sz w:val="22"/>
                <w:szCs w:val="22"/>
              </w:rPr>
              <w:t>・</w:t>
            </w:r>
            <w:r w:rsidRPr="00832D58">
              <w:rPr>
                <w:rFonts w:ascii="Times New Roman" w:hAnsi="Times New Roman" w:hint="eastAsia"/>
                <w:color w:val="000000" w:themeColor="text1"/>
                <w:sz w:val="22"/>
                <w:szCs w:val="22"/>
              </w:rPr>
              <w:t>「黒字」</w:t>
            </w:r>
            <w:r w:rsidRPr="00832D58">
              <w:rPr>
                <w:rFonts w:ascii="Times New Roman" w:hAnsi="Times New Roman" w:hint="eastAsia"/>
                <w:sz w:val="22"/>
                <w:szCs w:val="22"/>
              </w:rPr>
              <w:t>部分は定型的な文章として記載しているもので、基本的にそのまま利用すること。</w:t>
            </w:r>
          </w:p>
          <w:p w14:paraId="067E136B" w14:textId="73789E46" w:rsidR="008F17C3" w:rsidRPr="00832D58" w:rsidRDefault="008F17C3" w:rsidP="004D7661">
            <w:pPr>
              <w:widowControl/>
              <w:rPr>
                <w:rFonts w:ascii="Times New Roman" w:hAnsi="Times New Roman"/>
                <w:sz w:val="22"/>
                <w:szCs w:val="22"/>
              </w:rPr>
            </w:pPr>
          </w:p>
          <w:p w14:paraId="40DC8EC4" w14:textId="77777777" w:rsidR="00177419" w:rsidRPr="00907ACC" w:rsidRDefault="00177419" w:rsidP="00177419">
            <w:pPr>
              <w:widowControl/>
              <w:rPr>
                <w:rFonts w:ascii="Times New Roman" w:hAnsi="Times New Roman"/>
                <w:sz w:val="22"/>
                <w:szCs w:val="22"/>
              </w:rPr>
            </w:pPr>
            <w:r w:rsidRPr="00907ACC">
              <w:rPr>
                <w:rFonts w:ascii="Times New Roman" w:hAnsi="Times New Roman" w:hint="eastAsia"/>
                <w:sz w:val="22"/>
                <w:szCs w:val="22"/>
              </w:rPr>
              <w:t>・「用語」など文書中では、統一した表現を用いること。</w:t>
            </w:r>
          </w:p>
          <w:p w14:paraId="7AB9B187" w14:textId="77777777" w:rsidR="00177419" w:rsidRPr="00832D58" w:rsidRDefault="00177419" w:rsidP="00091625">
            <w:pPr>
              <w:widowControl/>
              <w:ind w:left="220" w:hangingChars="100" w:hanging="220"/>
              <w:rPr>
                <w:rFonts w:ascii="Times New Roman" w:hAnsi="Times New Roman"/>
                <w:sz w:val="22"/>
                <w:szCs w:val="22"/>
              </w:rPr>
            </w:pPr>
          </w:p>
          <w:p w14:paraId="1E2B788E" w14:textId="644B8802" w:rsidR="00D76597" w:rsidRDefault="009C7C06" w:rsidP="00832D58">
            <w:pPr>
              <w:widowControl/>
              <w:ind w:left="220" w:hangingChars="100" w:hanging="220"/>
              <w:rPr>
                <w:rFonts w:ascii="Times New Roman" w:hAnsi="Times New Roman"/>
                <w:sz w:val="22"/>
                <w:szCs w:val="22"/>
              </w:rPr>
            </w:pPr>
            <w:r w:rsidRPr="00832D58">
              <w:rPr>
                <w:rFonts w:ascii="Times New Roman" w:hAnsi="Times New Roman" w:hint="eastAsia"/>
                <w:sz w:val="22"/>
                <w:szCs w:val="22"/>
              </w:rPr>
              <w:t>・</w:t>
            </w:r>
            <w:r w:rsidRPr="00832D58">
              <w:rPr>
                <w:rFonts w:ascii="Times New Roman" w:hAnsi="Times New Roman" w:hint="eastAsia"/>
                <w:sz w:val="22"/>
                <w:szCs w:val="22"/>
                <w:u w:val="single"/>
              </w:rPr>
              <w:t>「研究協力のお願い」の</w:t>
            </w:r>
            <w:r w:rsidR="00B26FC5" w:rsidRPr="00832D58">
              <w:rPr>
                <w:rFonts w:ascii="Times New Roman" w:hAnsi="Times New Roman" w:hint="eastAsia"/>
                <w:sz w:val="22"/>
                <w:szCs w:val="22"/>
                <w:u w:val="single"/>
              </w:rPr>
              <w:t>最初の一文</w:t>
            </w:r>
            <w:r w:rsidR="00A46367">
              <w:rPr>
                <w:rFonts w:ascii="Times New Roman" w:hAnsi="Times New Roman" w:hint="eastAsia"/>
                <w:sz w:val="22"/>
                <w:szCs w:val="22"/>
                <w:u w:val="single"/>
              </w:rPr>
              <w:t>、「</w:t>
            </w:r>
            <w:r w:rsidR="00A46367" w:rsidRPr="00A46367">
              <w:rPr>
                <w:rFonts w:ascii="Times New Roman" w:hAnsi="Times New Roman" w:hint="eastAsia"/>
                <w:sz w:val="22"/>
                <w:szCs w:val="22"/>
                <w:u w:val="single"/>
              </w:rPr>
              <w:t xml:space="preserve">4. </w:t>
            </w:r>
            <w:r w:rsidR="00A46367" w:rsidRPr="00A46367">
              <w:rPr>
                <w:rFonts w:ascii="Times New Roman" w:hAnsi="Times New Roman" w:hint="eastAsia"/>
                <w:sz w:val="22"/>
                <w:szCs w:val="22"/>
                <w:u w:val="single"/>
              </w:rPr>
              <w:t>研究に用いる試料・情報</w:t>
            </w:r>
            <w:r w:rsidR="00A46367">
              <w:rPr>
                <w:rFonts w:ascii="Times New Roman" w:hAnsi="Times New Roman" w:hint="eastAsia"/>
                <w:sz w:val="22"/>
                <w:szCs w:val="22"/>
                <w:u w:val="single"/>
              </w:rPr>
              <w:t>」の試料・情報の管理</w:t>
            </w:r>
            <w:r w:rsidR="00EC2890">
              <w:rPr>
                <w:rFonts w:ascii="Times New Roman" w:hAnsi="Times New Roman" w:hint="eastAsia"/>
                <w:sz w:val="22"/>
                <w:szCs w:val="22"/>
                <w:u w:val="single"/>
              </w:rPr>
              <w:t>場所</w:t>
            </w:r>
            <w:r w:rsidR="00A46367">
              <w:rPr>
                <w:rFonts w:ascii="Times New Roman" w:hAnsi="Times New Roman" w:hint="eastAsia"/>
                <w:sz w:val="22"/>
                <w:szCs w:val="22"/>
                <w:u w:val="single"/>
              </w:rPr>
              <w:t>及び</w:t>
            </w:r>
            <w:r w:rsidRPr="00832D58">
              <w:rPr>
                <w:rFonts w:ascii="Times New Roman" w:hAnsi="Times New Roman" w:hint="eastAsia"/>
                <w:sz w:val="22"/>
                <w:szCs w:val="22"/>
                <w:u w:val="single"/>
              </w:rPr>
              <w:t>「</w:t>
            </w:r>
            <w:r w:rsidRPr="00832D58">
              <w:rPr>
                <w:rFonts w:ascii="Times New Roman" w:hAnsi="Times New Roman"/>
                <w:sz w:val="22"/>
                <w:szCs w:val="22"/>
                <w:u w:val="single"/>
              </w:rPr>
              <w:t xml:space="preserve">5. </w:t>
            </w:r>
            <w:r w:rsidRPr="00832D58">
              <w:rPr>
                <w:rFonts w:ascii="Times New Roman" w:hAnsi="Times New Roman" w:hint="eastAsia"/>
                <w:sz w:val="22"/>
                <w:szCs w:val="22"/>
                <w:u w:val="single"/>
              </w:rPr>
              <w:t>問い合わせ窓口」の連絡先</w:t>
            </w:r>
            <w:r w:rsidRPr="00832D58">
              <w:rPr>
                <w:rFonts w:ascii="Times New Roman" w:hAnsi="Times New Roman" w:hint="eastAsia"/>
                <w:sz w:val="22"/>
                <w:szCs w:val="22"/>
              </w:rPr>
              <w:t>を変更することで、</w:t>
            </w:r>
            <w:r w:rsidR="00EC2890">
              <w:rPr>
                <w:rFonts w:ascii="Times New Roman" w:hAnsi="Times New Roman" w:hint="eastAsia"/>
                <w:sz w:val="22"/>
                <w:szCs w:val="22"/>
              </w:rPr>
              <w:t>法人外の</w:t>
            </w:r>
            <w:r w:rsidRPr="00832D58">
              <w:rPr>
                <w:rFonts w:ascii="Times New Roman" w:hAnsi="Times New Roman" w:hint="eastAsia"/>
                <w:sz w:val="22"/>
                <w:szCs w:val="22"/>
              </w:rPr>
              <w:t>研究機関においても使用できるように記載すること。</w:t>
            </w:r>
          </w:p>
          <w:p w14:paraId="693C99A2" w14:textId="77777777" w:rsidR="00B158E7" w:rsidRPr="00832D58" w:rsidRDefault="00B158E7" w:rsidP="00832D58">
            <w:pPr>
              <w:widowControl/>
              <w:ind w:left="220" w:hangingChars="100" w:hanging="220"/>
              <w:rPr>
                <w:rFonts w:ascii="Times New Roman" w:hAnsi="Times New Roman"/>
                <w:sz w:val="22"/>
                <w:szCs w:val="22"/>
              </w:rPr>
            </w:pPr>
          </w:p>
          <w:p w14:paraId="2DBB957D" w14:textId="67E0FD8F" w:rsidR="008F17C3" w:rsidDel="00A35CAD" w:rsidRDefault="00A35CAD" w:rsidP="004D7661">
            <w:pPr>
              <w:widowControl/>
              <w:jc w:val="right"/>
              <w:rPr>
                <w:del w:id="4" w:author="巌 杉谷" w:date="2025-11-19T15:31:00Z" w16du:dateUtc="2025-11-19T06:31:00Z"/>
                <w:rFonts w:ascii="Times New Roman" w:hAnsi="Times New Roman"/>
                <w:sz w:val="22"/>
                <w:szCs w:val="22"/>
              </w:rPr>
            </w:pPr>
            <w:ins w:id="5" w:author="巌 杉谷" w:date="2025-11-19T15:31:00Z" w16du:dateUtc="2025-11-19T06:31:00Z">
              <w:r w:rsidRPr="00A35CAD">
                <w:rPr>
                  <w:rFonts w:ascii="Times New Roman" w:hAnsi="Times New Roman" w:hint="eastAsia"/>
                  <w:sz w:val="22"/>
                  <w:szCs w:val="22"/>
                </w:rPr>
                <w:t>日本内分泌外科学会</w:t>
              </w:r>
            </w:ins>
            <w:ins w:id="6" w:author="巌 杉谷" w:date="2025-11-20T11:19:00Z" w16du:dateUtc="2025-11-20T02:19:00Z">
              <w:r w:rsidR="00C32E0D">
                <w:rPr>
                  <w:rFonts w:ascii="Times New Roman" w:hAnsi="Times New Roman" w:hint="eastAsia"/>
                  <w:sz w:val="22"/>
                  <w:szCs w:val="22"/>
                </w:rPr>
                <w:t>研究</w:t>
              </w:r>
            </w:ins>
            <w:ins w:id="7" w:author="巌 杉谷" w:date="2025-11-19T15:31:00Z" w16du:dateUtc="2025-11-19T06:31:00Z">
              <w:r w:rsidRPr="00A35CAD">
                <w:rPr>
                  <w:rFonts w:ascii="Times New Roman" w:hAnsi="Times New Roman" w:hint="eastAsia"/>
                  <w:sz w:val="22"/>
                  <w:szCs w:val="22"/>
                </w:rPr>
                <w:t>倫理審査委員会</w:t>
              </w:r>
            </w:ins>
            <w:del w:id="8" w:author="巌 杉谷" w:date="2025-11-19T15:31:00Z" w16du:dateUtc="2025-11-19T06:31:00Z">
              <w:r w:rsidR="008F17C3" w:rsidRPr="00832D58" w:rsidDel="00A35CAD">
                <w:rPr>
                  <w:rFonts w:ascii="Times New Roman" w:hAnsi="Times New Roman" w:hint="eastAsia"/>
                  <w:sz w:val="22"/>
                  <w:szCs w:val="22"/>
                </w:rPr>
                <w:delText>学校法人日本医科大学　研究統括センター</w:delText>
              </w:r>
            </w:del>
          </w:p>
          <w:p w14:paraId="10B353BD" w14:textId="77777777" w:rsidR="00A35CAD" w:rsidRPr="00A35CAD" w:rsidRDefault="00A35CAD">
            <w:pPr>
              <w:widowControl/>
              <w:jc w:val="right"/>
              <w:rPr>
                <w:ins w:id="9" w:author="巌 杉谷" w:date="2025-11-19T15:31:00Z" w16du:dateUtc="2025-11-19T06:31:00Z"/>
                <w:rFonts w:ascii="Times New Roman" w:hAnsi="Times New Roman"/>
                <w:sz w:val="22"/>
                <w:szCs w:val="22"/>
              </w:rPr>
              <w:pPrChange w:id="10" w:author="巌 杉谷" w:date="2025-11-19T15:31:00Z" w16du:dateUtc="2025-11-19T06:31:00Z">
                <w:pPr>
                  <w:widowControl/>
                  <w:wordWrap w:val="0"/>
                  <w:jc w:val="right"/>
                </w:pPr>
              </w:pPrChange>
            </w:pPr>
          </w:p>
          <w:p w14:paraId="106296EF" w14:textId="746D68C4" w:rsidR="008F17C3" w:rsidRPr="00B0734A" w:rsidRDefault="008F17C3" w:rsidP="004D7661">
            <w:pPr>
              <w:widowControl/>
              <w:jc w:val="right"/>
              <w:rPr>
                <w:rFonts w:cs="メイリオ"/>
                <w:sz w:val="24"/>
                <w:szCs w:val="24"/>
              </w:rPr>
            </w:pPr>
            <w:r w:rsidRPr="00832D58">
              <w:rPr>
                <w:rFonts w:ascii="Times New Roman" w:hAnsi="Times New Roman" w:hint="eastAsia"/>
                <w:sz w:val="22"/>
                <w:szCs w:val="22"/>
              </w:rPr>
              <w:t>第</w:t>
            </w:r>
            <w:ins w:id="11" w:author="巌 杉谷" w:date="2025-11-19T15:32:00Z" w16du:dateUtc="2025-11-19T06:32:00Z">
              <w:r w:rsidR="00A35CAD">
                <w:rPr>
                  <w:rFonts w:ascii="Times New Roman" w:hAnsi="Times New Roman" w:hint="eastAsia"/>
                  <w:sz w:val="22"/>
                </w:rPr>
                <w:t>1</w:t>
              </w:r>
            </w:ins>
            <w:del w:id="12" w:author="巌 杉谷" w:date="2025-11-19T15:32:00Z" w16du:dateUtc="2025-11-19T06:32:00Z">
              <w:r w:rsidR="00B47B89" w:rsidDel="00A35CAD">
                <w:rPr>
                  <w:rFonts w:ascii="Times New Roman" w:hAnsi="Times New Roman"/>
                  <w:sz w:val="22"/>
                </w:rPr>
                <w:delText>3</w:delText>
              </w:r>
            </w:del>
            <w:r w:rsidR="00E64862">
              <w:rPr>
                <w:rFonts w:ascii="Times New Roman" w:hAnsi="Times New Roman" w:hint="eastAsia"/>
                <w:sz w:val="22"/>
              </w:rPr>
              <w:t>.</w:t>
            </w:r>
            <w:r w:rsidR="00E64862">
              <w:rPr>
                <w:rFonts w:ascii="Times New Roman" w:hAnsi="Times New Roman"/>
                <w:sz w:val="22"/>
              </w:rPr>
              <w:t>1</w:t>
            </w:r>
            <w:r w:rsidR="00B01FC6" w:rsidRPr="00AD3DAC">
              <w:rPr>
                <w:rFonts w:ascii="Times New Roman" w:hAnsi="Times New Roman" w:hint="eastAsia"/>
                <w:sz w:val="22"/>
              </w:rPr>
              <w:t>版（</w:t>
            </w:r>
            <w:r w:rsidR="00FB24CD" w:rsidRPr="00FB24CD">
              <w:rPr>
                <w:rFonts w:ascii="Times New Roman" w:hAnsi="Times New Roman"/>
                <w:sz w:val="22"/>
              </w:rPr>
              <w:t>202</w:t>
            </w:r>
            <w:r w:rsidR="00E64862">
              <w:rPr>
                <w:rFonts w:ascii="Times New Roman" w:hAnsi="Times New Roman"/>
                <w:sz w:val="22"/>
              </w:rPr>
              <w:t>5</w:t>
            </w:r>
            <w:r w:rsidR="00FB24CD" w:rsidRPr="00FB24CD">
              <w:rPr>
                <w:rFonts w:ascii="Times New Roman" w:hAnsi="Times New Roman" w:hint="eastAsia"/>
                <w:sz w:val="22"/>
              </w:rPr>
              <w:t>年</w:t>
            </w:r>
            <w:ins w:id="13" w:author="巌 杉谷" w:date="2025-11-19T15:32:00Z" w16du:dateUtc="2025-11-19T06:32:00Z">
              <w:r w:rsidR="00A35CAD">
                <w:rPr>
                  <w:rFonts w:ascii="Times New Roman" w:hAnsi="Times New Roman" w:hint="eastAsia"/>
                  <w:sz w:val="22"/>
                </w:rPr>
                <w:t>11</w:t>
              </w:r>
            </w:ins>
            <w:del w:id="14" w:author="巌 杉谷" w:date="2025-11-19T15:32:00Z" w16du:dateUtc="2025-11-19T06:32:00Z">
              <w:r w:rsidR="00E64862" w:rsidDel="00A35CAD">
                <w:rPr>
                  <w:rFonts w:ascii="Times New Roman" w:hAnsi="Times New Roman" w:hint="eastAsia"/>
                  <w:sz w:val="22"/>
                </w:rPr>
                <w:delText>8</w:delText>
              </w:r>
            </w:del>
            <w:r w:rsidR="00FB24CD" w:rsidRPr="00FB24CD">
              <w:rPr>
                <w:rFonts w:ascii="Times New Roman" w:hAnsi="Times New Roman" w:hint="eastAsia"/>
                <w:sz w:val="22"/>
              </w:rPr>
              <w:t>月</w:t>
            </w:r>
            <w:ins w:id="15" w:author="巌 杉谷" w:date="2025-11-19T15:32:00Z" w16du:dateUtc="2025-11-19T06:32:00Z">
              <w:r w:rsidR="00A35CAD">
                <w:rPr>
                  <w:rFonts w:ascii="Times New Roman" w:hAnsi="Times New Roman" w:hint="eastAsia"/>
                  <w:sz w:val="22"/>
                </w:rPr>
                <w:t>30</w:t>
              </w:r>
            </w:ins>
            <w:del w:id="16" w:author="巌 杉谷" w:date="2025-11-19T15:32:00Z" w16du:dateUtc="2025-11-19T06:32:00Z">
              <w:r w:rsidR="00FB24CD" w:rsidRPr="00FB24CD" w:rsidDel="00A35CAD">
                <w:rPr>
                  <w:rFonts w:ascii="Times New Roman" w:hAnsi="Times New Roman"/>
                  <w:sz w:val="22"/>
                </w:rPr>
                <w:delText>2</w:delText>
              </w:r>
              <w:r w:rsidR="00E64862" w:rsidDel="00A35CAD">
                <w:rPr>
                  <w:rFonts w:ascii="Times New Roman" w:hAnsi="Times New Roman"/>
                  <w:sz w:val="22"/>
                </w:rPr>
                <w:delText>6</w:delText>
              </w:r>
            </w:del>
            <w:r w:rsidR="00FB24CD" w:rsidRPr="00FB24CD">
              <w:rPr>
                <w:rFonts w:ascii="Times New Roman" w:hAnsi="Times New Roman" w:hint="eastAsia"/>
                <w:sz w:val="22"/>
              </w:rPr>
              <w:t>日</w:t>
            </w:r>
            <w:r w:rsidRPr="00832D58">
              <w:rPr>
                <w:rFonts w:ascii="Times New Roman" w:hAnsi="Times New Roman" w:hint="eastAsia"/>
                <w:sz w:val="22"/>
                <w:szCs w:val="22"/>
              </w:rPr>
              <w:t>作成）</w:t>
            </w:r>
          </w:p>
        </w:tc>
      </w:tr>
    </w:tbl>
    <w:p w14:paraId="3EA9FED4" w14:textId="77777777" w:rsidR="008F17C3" w:rsidRPr="00B0734A" w:rsidRDefault="008F17C3" w:rsidP="008F17C3">
      <w:pPr>
        <w:widowControl/>
        <w:rPr>
          <w:rFonts w:cs="メイリオ"/>
          <w:sz w:val="24"/>
          <w:szCs w:val="24"/>
        </w:rPr>
      </w:pPr>
      <w:r w:rsidRPr="00B0734A">
        <w:rPr>
          <w:rFonts w:cs="メイリオ"/>
          <w:sz w:val="24"/>
          <w:szCs w:val="24"/>
        </w:rPr>
        <w:br w:type="page"/>
      </w:r>
    </w:p>
    <w:p w14:paraId="18CD3036" w14:textId="77777777" w:rsidR="00FA50A9" w:rsidRPr="008F17C3" w:rsidRDefault="0051145E" w:rsidP="00740FA9">
      <w:pPr>
        <w:rPr>
          <w:b/>
          <w:color w:val="0070C0"/>
          <w:sz w:val="24"/>
          <w:szCs w:val="24"/>
        </w:rPr>
      </w:pPr>
      <w:r w:rsidRPr="008F17C3">
        <w:rPr>
          <w:rFonts w:hint="eastAsia"/>
          <w:b/>
          <w:color w:val="0070C0"/>
          <w:sz w:val="24"/>
          <w:szCs w:val="24"/>
        </w:rPr>
        <w:lastRenderedPageBreak/>
        <w:t>○○○に関する研究</w:t>
      </w:r>
    </w:p>
    <w:tbl>
      <w:tblPr>
        <w:tblStyle w:val="a4"/>
        <w:tblW w:w="5000" w:type="pct"/>
        <w:tblLook w:val="04A0" w:firstRow="1" w:lastRow="0" w:firstColumn="1" w:lastColumn="0" w:noHBand="0" w:noVBand="1"/>
      </w:tblPr>
      <w:tblGrid>
        <w:gridCol w:w="10194"/>
      </w:tblGrid>
      <w:tr w:rsidR="0051145E" w:rsidRPr="00091625" w14:paraId="1F70CF1C" w14:textId="77777777" w:rsidTr="008F17C3">
        <w:tc>
          <w:tcPr>
            <w:tcW w:w="5000" w:type="pct"/>
            <w:tcBorders>
              <w:top w:val="single" w:sz="4" w:space="0" w:color="FF0000"/>
              <w:left w:val="single" w:sz="4" w:space="0" w:color="FF0000"/>
              <w:bottom w:val="single" w:sz="4" w:space="0" w:color="FF0000"/>
              <w:right w:val="single" w:sz="4" w:space="0" w:color="FF0000"/>
            </w:tcBorders>
          </w:tcPr>
          <w:p w14:paraId="12BF5432" w14:textId="77777777" w:rsidR="0051145E" w:rsidRPr="00091625" w:rsidRDefault="0051145E" w:rsidP="00740FA9">
            <w:pPr>
              <w:pStyle w:val="a3"/>
              <w:numPr>
                <w:ilvl w:val="0"/>
                <w:numId w:val="1"/>
              </w:numPr>
              <w:overflowPunct w:val="0"/>
              <w:ind w:leftChars="0"/>
              <w:textAlignment w:val="baseline"/>
              <w:rPr>
                <w:rFonts w:ascii="Times New Roman" w:hAnsi="Times New Roman" w:cs="ＭＳ 明朝"/>
                <w:color w:val="FF0000"/>
                <w:szCs w:val="21"/>
              </w:rPr>
            </w:pPr>
            <w:bookmarkStart w:id="17" w:name="_Hlk97021101"/>
            <w:r w:rsidRPr="00091625">
              <w:rPr>
                <w:rFonts w:ascii="Times New Roman" w:hAnsi="Times New Roman" w:cstheme="majorHAnsi" w:hint="eastAsia"/>
                <w:bCs/>
                <w:color w:val="FF0000"/>
                <w:szCs w:val="21"/>
              </w:rPr>
              <w:t>情報公開文書のタイトルは、</w:t>
            </w:r>
            <w:r w:rsidRPr="00091625">
              <w:rPr>
                <w:rFonts w:ascii="Times New Roman" w:hAnsi="Times New Roman" w:cstheme="majorHAnsi" w:hint="eastAsia"/>
                <w:color w:val="FF0000"/>
                <w:szCs w:val="21"/>
              </w:rPr>
              <w:t>原則として正式課題名と</w:t>
            </w:r>
            <w:r w:rsidRPr="00091625">
              <w:rPr>
                <w:rFonts w:ascii="Times New Roman" w:hAnsi="Times New Roman" w:cs="ＭＳ 明朝" w:hint="eastAsia"/>
                <w:color w:val="FF0000"/>
                <w:szCs w:val="21"/>
              </w:rPr>
              <w:t>すること。</w:t>
            </w:r>
          </w:p>
          <w:p w14:paraId="510DCE11" w14:textId="2D616ACE" w:rsidR="00740FA9" w:rsidRPr="00091625" w:rsidRDefault="006E6FF1" w:rsidP="00740FA9">
            <w:pPr>
              <w:pStyle w:val="a3"/>
              <w:numPr>
                <w:ilvl w:val="0"/>
                <w:numId w:val="1"/>
              </w:numPr>
              <w:overflowPunct w:val="0"/>
              <w:ind w:leftChars="0"/>
              <w:textAlignment w:val="baseline"/>
              <w:rPr>
                <w:rFonts w:ascii="Times New Roman" w:hAnsi="Times New Roman" w:cs="ＭＳ 明朝"/>
                <w:color w:val="FF0000"/>
                <w:szCs w:val="21"/>
              </w:rPr>
            </w:pPr>
            <w:r w:rsidRPr="00091625">
              <w:rPr>
                <w:rFonts w:ascii="Times New Roman" w:hAnsi="Times New Roman" w:cstheme="majorHAnsi" w:hint="eastAsia"/>
                <w:bCs/>
                <w:color w:val="FF0000"/>
                <w:szCs w:val="21"/>
              </w:rPr>
              <w:t>情報公開文書において、</w:t>
            </w:r>
            <w:r w:rsidR="00740FA9" w:rsidRPr="00091625">
              <w:rPr>
                <w:rFonts w:ascii="Times New Roman" w:hAnsi="Times New Roman" w:cs="ＭＳ 明朝" w:hint="eastAsia"/>
                <w:color w:val="FF0000"/>
                <w:szCs w:val="21"/>
              </w:rPr>
              <w:t>研究対象者等に通知し、</w:t>
            </w:r>
            <w:r w:rsidR="00D76597" w:rsidRPr="00091625">
              <w:rPr>
                <w:rFonts w:ascii="Times New Roman" w:hAnsi="Times New Roman" w:cs="ＭＳ 明朝" w:hint="eastAsia"/>
                <w:color w:val="FF0000"/>
                <w:szCs w:val="21"/>
              </w:rPr>
              <w:t>または</w:t>
            </w:r>
            <w:r w:rsidR="00740FA9" w:rsidRPr="00091625">
              <w:rPr>
                <w:rFonts w:ascii="Times New Roman" w:hAnsi="Times New Roman" w:cs="ＭＳ 明朝" w:hint="eastAsia"/>
                <w:color w:val="FF0000"/>
                <w:szCs w:val="21"/>
              </w:rPr>
              <w:t>研究対象者等が容易に知り得る状態に置くべき事項は以下のとおり</w:t>
            </w:r>
            <w:r w:rsidRPr="00091625">
              <w:rPr>
                <w:rFonts w:ascii="Times New Roman" w:hAnsi="Times New Roman" w:cs="ＭＳ 明朝" w:hint="eastAsia"/>
                <w:color w:val="FF0000"/>
                <w:szCs w:val="21"/>
              </w:rPr>
              <w:t>であ</w:t>
            </w:r>
            <w:r w:rsidR="00740FA9" w:rsidRPr="00091625">
              <w:rPr>
                <w:rFonts w:ascii="Times New Roman" w:hAnsi="Times New Roman" w:cs="ＭＳ 明朝" w:hint="eastAsia"/>
                <w:color w:val="FF0000"/>
                <w:szCs w:val="21"/>
              </w:rPr>
              <w:t>る。</w:t>
            </w:r>
          </w:p>
          <w:p w14:paraId="19A73C18" w14:textId="0D4B3CED" w:rsidR="00740FA9" w:rsidRPr="00091625" w:rsidRDefault="00740FA9" w:rsidP="00740FA9">
            <w:pPr>
              <w:pStyle w:val="a3"/>
              <w:numPr>
                <w:ilvl w:val="0"/>
                <w:numId w:val="5"/>
              </w:numPr>
              <w:overflowPunct w:val="0"/>
              <w:ind w:leftChars="0"/>
              <w:textAlignment w:val="baseline"/>
              <w:rPr>
                <w:rFonts w:ascii="Times New Roman" w:hAnsi="Times New Roman" w:cs="ＭＳ 明朝"/>
                <w:color w:val="FF0000"/>
                <w:szCs w:val="21"/>
              </w:rPr>
            </w:pPr>
            <w:r w:rsidRPr="00091625">
              <w:rPr>
                <w:rFonts w:ascii="Times New Roman" w:hAnsi="Times New Roman" w:cs="ＭＳ 明朝" w:hint="eastAsia"/>
                <w:color w:val="FF0000"/>
                <w:szCs w:val="21"/>
              </w:rPr>
              <w:t>試料・情報の利用目的</w:t>
            </w:r>
            <w:r w:rsidR="00765B05" w:rsidRPr="00091625">
              <w:rPr>
                <w:rFonts w:ascii="Times New Roman" w:hAnsi="Times New Roman" w:cs="ＭＳ 明朝" w:hint="eastAsia"/>
                <w:color w:val="FF0000"/>
                <w:szCs w:val="21"/>
              </w:rPr>
              <w:t>および</w:t>
            </w:r>
            <w:r w:rsidRPr="00091625">
              <w:rPr>
                <w:rFonts w:ascii="Times New Roman" w:hAnsi="Times New Roman" w:cs="ＭＳ 明朝" w:hint="eastAsia"/>
                <w:color w:val="FF0000"/>
                <w:szCs w:val="21"/>
              </w:rPr>
              <w:t>利用方法（他の機関へ提供される場合はその方法を含む。）</w:t>
            </w:r>
          </w:p>
          <w:p w14:paraId="3FB916FF" w14:textId="365677E3" w:rsidR="00740FA9" w:rsidRDefault="00740FA9" w:rsidP="00740FA9">
            <w:pPr>
              <w:pStyle w:val="a3"/>
              <w:numPr>
                <w:ilvl w:val="0"/>
                <w:numId w:val="5"/>
              </w:numPr>
              <w:overflowPunct w:val="0"/>
              <w:ind w:leftChars="0"/>
              <w:textAlignment w:val="baseline"/>
              <w:rPr>
                <w:rFonts w:ascii="Times New Roman" w:hAnsi="Times New Roman" w:cs="ＭＳ 明朝"/>
                <w:color w:val="FF0000"/>
                <w:szCs w:val="21"/>
              </w:rPr>
            </w:pPr>
            <w:r w:rsidRPr="00091625">
              <w:rPr>
                <w:rFonts w:ascii="Times New Roman" w:hAnsi="Times New Roman" w:cs="ＭＳ 明朝" w:hint="eastAsia"/>
                <w:color w:val="FF0000"/>
                <w:szCs w:val="21"/>
              </w:rPr>
              <w:t>利用し、</w:t>
            </w:r>
            <w:r w:rsidR="00D76597" w:rsidRPr="00091625">
              <w:rPr>
                <w:rFonts w:ascii="Times New Roman" w:hAnsi="Times New Roman" w:cs="ＭＳ 明朝" w:hint="eastAsia"/>
                <w:color w:val="FF0000"/>
                <w:szCs w:val="21"/>
              </w:rPr>
              <w:t>または</w:t>
            </w:r>
            <w:r w:rsidRPr="00091625">
              <w:rPr>
                <w:rFonts w:ascii="Times New Roman" w:hAnsi="Times New Roman" w:cs="ＭＳ 明朝" w:hint="eastAsia"/>
                <w:color w:val="FF0000"/>
                <w:szCs w:val="21"/>
              </w:rPr>
              <w:t>提供する試料・情報の項目</w:t>
            </w:r>
          </w:p>
          <w:p w14:paraId="2E42017A" w14:textId="4138AD42" w:rsidR="005D5980" w:rsidRPr="00091625" w:rsidRDefault="005D5980" w:rsidP="00740FA9">
            <w:pPr>
              <w:pStyle w:val="a3"/>
              <w:numPr>
                <w:ilvl w:val="0"/>
                <w:numId w:val="5"/>
              </w:numPr>
              <w:overflowPunct w:val="0"/>
              <w:ind w:leftChars="0"/>
              <w:textAlignment w:val="baseline"/>
              <w:rPr>
                <w:rFonts w:ascii="Times New Roman" w:hAnsi="Times New Roman" w:cs="ＭＳ 明朝"/>
                <w:color w:val="FF0000"/>
                <w:szCs w:val="21"/>
              </w:rPr>
            </w:pPr>
            <w:r w:rsidRPr="005D5980">
              <w:rPr>
                <w:rFonts w:ascii="Times New Roman" w:hAnsi="Times New Roman" w:cs="ＭＳ 明朝" w:hint="eastAsia"/>
                <w:color w:val="FF0000"/>
                <w:szCs w:val="21"/>
              </w:rPr>
              <w:t>利用又は提供を開始する予定日</w:t>
            </w:r>
          </w:p>
          <w:p w14:paraId="3AB409E8" w14:textId="648AC06D" w:rsidR="00740FA9" w:rsidRPr="00091625" w:rsidRDefault="00740FA9" w:rsidP="00740FA9">
            <w:pPr>
              <w:pStyle w:val="a3"/>
              <w:numPr>
                <w:ilvl w:val="0"/>
                <w:numId w:val="5"/>
              </w:numPr>
              <w:overflowPunct w:val="0"/>
              <w:ind w:leftChars="0"/>
              <w:textAlignment w:val="baseline"/>
              <w:rPr>
                <w:rFonts w:ascii="Times New Roman" w:hAnsi="Times New Roman" w:cs="ＭＳ 明朝"/>
                <w:color w:val="FF0000"/>
                <w:szCs w:val="21"/>
              </w:rPr>
            </w:pPr>
            <w:r w:rsidRPr="00091625">
              <w:rPr>
                <w:rFonts w:ascii="Times New Roman" w:hAnsi="Times New Roman" w:cs="ＭＳ 明朝" w:hint="eastAsia"/>
                <w:color w:val="FF0000"/>
                <w:szCs w:val="21"/>
              </w:rPr>
              <w:t>試料・情報の提供を行う機関の名称</w:t>
            </w:r>
            <w:r w:rsidR="00765B05" w:rsidRPr="00091625">
              <w:rPr>
                <w:rFonts w:ascii="Times New Roman" w:hAnsi="Times New Roman" w:cs="ＭＳ 明朝" w:hint="eastAsia"/>
                <w:color w:val="FF0000"/>
                <w:szCs w:val="21"/>
              </w:rPr>
              <w:t>および</w:t>
            </w:r>
            <w:r w:rsidRPr="00091625">
              <w:rPr>
                <w:rFonts w:ascii="Times New Roman" w:hAnsi="Times New Roman" w:cs="ＭＳ 明朝" w:hint="eastAsia"/>
                <w:color w:val="FF0000"/>
                <w:szCs w:val="21"/>
              </w:rPr>
              <w:t>その長の氏名</w:t>
            </w:r>
          </w:p>
          <w:p w14:paraId="27ECD7E2" w14:textId="77777777" w:rsidR="00740FA9" w:rsidRPr="00091625" w:rsidRDefault="00740FA9" w:rsidP="00740FA9">
            <w:pPr>
              <w:pStyle w:val="a3"/>
              <w:numPr>
                <w:ilvl w:val="0"/>
                <w:numId w:val="5"/>
              </w:numPr>
              <w:overflowPunct w:val="0"/>
              <w:ind w:leftChars="0"/>
              <w:textAlignment w:val="baseline"/>
              <w:rPr>
                <w:rFonts w:ascii="Times New Roman" w:hAnsi="Times New Roman" w:cs="ＭＳ 明朝"/>
                <w:color w:val="FF0000"/>
                <w:szCs w:val="21"/>
              </w:rPr>
            </w:pPr>
            <w:r w:rsidRPr="00091625">
              <w:rPr>
                <w:rFonts w:ascii="Times New Roman" w:hAnsi="Times New Roman" w:cs="ＭＳ 明朝" w:hint="eastAsia"/>
                <w:color w:val="FF0000"/>
                <w:szCs w:val="21"/>
              </w:rPr>
              <w:t>提供する試料・情報の取得の方法</w:t>
            </w:r>
          </w:p>
          <w:p w14:paraId="4422C155" w14:textId="3A04EF10" w:rsidR="00740FA9" w:rsidRPr="00091625" w:rsidRDefault="00740FA9" w:rsidP="00740FA9">
            <w:pPr>
              <w:pStyle w:val="a3"/>
              <w:numPr>
                <w:ilvl w:val="0"/>
                <w:numId w:val="5"/>
              </w:numPr>
              <w:overflowPunct w:val="0"/>
              <w:ind w:leftChars="0"/>
              <w:textAlignment w:val="baseline"/>
              <w:rPr>
                <w:rFonts w:ascii="Times New Roman" w:hAnsi="Times New Roman" w:cs="ＭＳ 明朝"/>
                <w:color w:val="FF0000"/>
                <w:szCs w:val="21"/>
              </w:rPr>
            </w:pPr>
            <w:r w:rsidRPr="00091625">
              <w:rPr>
                <w:rFonts w:ascii="Times New Roman" w:hAnsi="Times New Roman" w:cs="ＭＳ 明朝" w:hint="eastAsia"/>
                <w:color w:val="FF0000"/>
                <w:szCs w:val="21"/>
              </w:rPr>
              <w:t>提供する試料・情報を用いる研究に係る研究責任者（多機関共同研究にあっては、研究代表者）の氏名</w:t>
            </w:r>
            <w:r w:rsidR="00765B05" w:rsidRPr="00091625">
              <w:rPr>
                <w:rFonts w:ascii="Times New Roman" w:hAnsi="Times New Roman" w:cs="ＭＳ 明朝" w:hint="eastAsia"/>
                <w:color w:val="FF0000"/>
                <w:szCs w:val="21"/>
              </w:rPr>
              <w:t>および</w:t>
            </w:r>
            <w:r w:rsidRPr="00091625">
              <w:rPr>
                <w:rFonts w:ascii="Times New Roman" w:hAnsi="Times New Roman" w:cs="ＭＳ 明朝" w:hint="eastAsia"/>
                <w:color w:val="FF0000"/>
                <w:szCs w:val="21"/>
              </w:rPr>
              <w:t>当該者が所属する研究機関の名称</w:t>
            </w:r>
          </w:p>
          <w:p w14:paraId="045FB79E" w14:textId="35AA2A5C" w:rsidR="00740FA9" w:rsidRPr="00091625" w:rsidRDefault="00EA6B8C" w:rsidP="00C21485">
            <w:pPr>
              <w:pStyle w:val="a3"/>
              <w:numPr>
                <w:ilvl w:val="0"/>
                <w:numId w:val="5"/>
              </w:numPr>
              <w:overflowPunct w:val="0"/>
              <w:ind w:leftChars="0"/>
              <w:textAlignment w:val="baseline"/>
              <w:rPr>
                <w:rFonts w:ascii="Times New Roman" w:hAnsi="Times New Roman" w:cs="ＭＳ 明朝"/>
                <w:color w:val="FF0000"/>
                <w:szCs w:val="21"/>
              </w:rPr>
            </w:pPr>
            <w:r w:rsidRPr="00091625">
              <w:rPr>
                <w:rFonts w:ascii="Times New Roman" w:hAnsi="Times New Roman" w:cs="ＭＳ 明朝" w:hint="eastAsia"/>
                <w:color w:val="FF0000"/>
                <w:szCs w:val="21"/>
              </w:rPr>
              <w:t>試料・情報を</w:t>
            </w:r>
            <w:r w:rsidR="00740FA9" w:rsidRPr="00091625">
              <w:rPr>
                <w:rFonts w:ascii="Times New Roman" w:hAnsi="Times New Roman" w:cs="ＭＳ 明朝" w:hint="eastAsia"/>
                <w:color w:val="FF0000"/>
                <w:szCs w:val="21"/>
              </w:rPr>
              <w:t>利用する者の範囲</w:t>
            </w:r>
            <w:r w:rsidRPr="00091625">
              <w:rPr>
                <w:rFonts w:ascii="Times New Roman" w:hAnsi="Times New Roman" w:cs="ＭＳ 明朝" w:hint="eastAsia"/>
                <w:color w:val="FF0000"/>
                <w:szCs w:val="21"/>
              </w:rPr>
              <w:t>（当該研究を実施する全ての共同研究機関の名称</w:t>
            </w:r>
            <w:r w:rsidR="00765B05" w:rsidRPr="00091625">
              <w:rPr>
                <w:rFonts w:ascii="Times New Roman" w:hAnsi="Times New Roman" w:cs="ＭＳ 明朝" w:hint="eastAsia"/>
                <w:color w:val="FF0000"/>
                <w:szCs w:val="21"/>
              </w:rPr>
              <w:t>および</w:t>
            </w:r>
            <w:r w:rsidRPr="00091625">
              <w:rPr>
                <w:rFonts w:ascii="Times New Roman" w:hAnsi="Times New Roman" w:cs="ＭＳ 明朝" w:hint="eastAsia"/>
                <w:color w:val="FF0000"/>
                <w:szCs w:val="21"/>
              </w:rPr>
              <w:t>研究責任者の氏名を指す。研究機関以外において既存試料・情報の提供を行う者が含まれる場合は、当該者の氏名</w:t>
            </w:r>
            <w:r w:rsidR="00765B05" w:rsidRPr="00091625">
              <w:rPr>
                <w:rFonts w:ascii="Times New Roman" w:hAnsi="Times New Roman" w:cs="ＭＳ 明朝" w:hint="eastAsia"/>
                <w:color w:val="FF0000"/>
                <w:szCs w:val="21"/>
              </w:rPr>
              <w:t>および</w:t>
            </w:r>
            <w:r w:rsidRPr="00091625">
              <w:rPr>
                <w:rFonts w:ascii="Times New Roman" w:hAnsi="Times New Roman" w:cs="ＭＳ 明朝" w:hint="eastAsia"/>
                <w:color w:val="FF0000"/>
                <w:szCs w:val="21"/>
              </w:rPr>
              <w:t>当該者が属する機関の名称も含む）</w:t>
            </w:r>
          </w:p>
          <w:p w14:paraId="6713E4CA" w14:textId="641AE5B4" w:rsidR="00740FA9" w:rsidRPr="00091625" w:rsidRDefault="00740FA9" w:rsidP="00F82AA0">
            <w:pPr>
              <w:pStyle w:val="a3"/>
              <w:numPr>
                <w:ilvl w:val="0"/>
                <w:numId w:val="5"/>
              </w:numPr>
              <w:overflowPunct w:val="0"/>
              <w:ind w:leftChars="0"/>
              <w:textAlignment w:val="baseline"/>
              <w:rPr>
                <w:rFonts w:ascii="Times New Roman" w:hAnsi="Times New Roman" w:cs="ＭＳ 明朝"/>
                <w:color w:val="FF0000"/>
                <w:szCs w:val="21"/>
              </w:rPr>
            </w:pPr>
            <w:r w:rsidRPr="00091625">
              <w:rPr>
                <w:rFonts w:ascii="Times New Roman" w:hAnsi="Times New Roman" w:cs="ＭＳ 明朝" w:hint="eastAsia"/>
                <w:color w:val="FF0000"/>
                <w:szCs w:val="21"/>
              </w:rPr>
              <w:t>試料・情報の管理について責任を有する者の氏名</w:t>
            </w:r>
            <w:r w:rsidR="00D76597" w:rsidRPr="00091625">
              <w:rPr>
                <w:rFonts w:ascii="Times New Roman" w:hAnsi="Times New Roman" w:cs="ＭＳ 明朝" w:hint="eastAsia"/>
                <w:color w:val="FF0000"/>
                <w:szCs w:val="21"/>
              </w:rPr>
              <w:t>または</w:t>
            </w:r>
            <w:r w:rsidRPr="00091625">
              <w:rPr>
                <w:rFonts w:ascii="Times New Roman" w:hAnsi="Times New Roman" w:cs="ＭＳ 明朝" w:hint="eastAsia"/>
                <w:color w:val="FF0000"/>
                <w:szCs w:val="21"/>
              </w:rPr>
              <w:t>名称</w:t>
            </w:r>
            <w:r w:rsidR="000E1AE7">
              <w:rPr>
                <w:rFonts w:ascii="Times New Roman" w:hAnsi="Times New Roman" w:cs="ＭＳ 明朝" w:hint="eastAsia"/>
                <w:color w:val="FF0000"/>
                <w:szCs w:val="21"/>
              </w:rPr>
              <w:t>（</w:t>
            </w:r>
            <w:r w:rsidR="000E1AE7" w:rsidRPr="000E1AE7">
              <w:rPr>
                <w:rFonts w:ascii="Times New Roman" w:hAnsi="Times New Roman" w:cs="ＭＳ 明朝" w:hint="eastAsia"/>
                <w:color w:val="FF0000"/>
                <w:szCs w:val="21"/>
              </w:rPr>
              <w:t>研究機関の長</w:t>
            </w:r>
            <w:r w:rsidR="000E1AE7">
              <w:rPr>
                <w:rFonts w:ascii="Times New Roman" w:hAnsi="Times New Roman" w:cs="ＭＳ 明朝" w:hint="eastAsia"/>
                <w:color w:val="FF0000"/>
                <w:szCs w:val="21"/>
              </w:rPr>
              <w:t>の氏名または研究機関の名称）</w:t>
            </w:r>
          </w:p>
          <w:p w14:paraId="013D02A9" w14:textId="7F8DA449" w:rsidR="00740FA9" w:rsidRPr="00091625" w:rsidRDefault="00740FA9" w:rsidP="00740FA9">
            <w:pPr>
              <w:pStyle w:val="a3"/>
              <w:numPr>
                <w:ilvl w:val="0"/>
                <w:numId w:val="5"/>
              </w:numPr>
              <w:overflowPunct w:val="0"/>
              <w:ind w:leftChars="0"/>
              <w:textAlignment w:val="baseline"/>
              <w:rPr>
                <w:rFonts w:ascii="Times New Roman" w:hAnsi="Times New Roman" w:cs="ＭＳ 明朝"/>
                <w:color w:val="FF0000"/>
                <w:szCs w:val="21"/>
              </w:rPr>
            </w:pPr>
            <w:r w:rsidRPr="00091625">
              <w:rPr>
                <w:rFonts w:ascii="Times New Roman" w:hAnsi="Times New Roman" w:cs="ＭＳ 明朝" w:hint="eastAsia"/>
                <w:color w:val="FF0000"/>
                <w:szCs w:val="21"/>
              </w:rPr>
              <w:t>研究対象者等の求めに応じて、研究対象者が識別される試料・情報の利用</w:t>
            </w:r>
            <w:r w:rsidR="00D76597" w:rsidRPr="00091625">
              <w:rPr>
                <w:rFonts w:ascii="Times New Roman" w:hAnsi="Times New Roman" w:cs="ＭＳ 明朝" w:hint="eastAsia"/>
                <w:color w:val="FF0000"/>
                <w:szCs w:val="21"/>
              </w:rPr>
              <w:t>または</w:t>
            </w:r>
            <w:r w:rsidRPr="00091625">
              <w:rPr>
                <w:rFonts w:ascii="Times New Roman" w:hAnsi="Times New Roman" w:cs="ＭＳ 明朝" w:hint="eastAsia"/>
                <w:color w:val="FF0000"/>
                <w:szCs w:val="21"/>
              </w:rPr>
              <w:t>他の研究機関への提供を停止する旨</w:t>
            </w:r>
          </w:p>
          <w:p w14:paraId="730EBD96" w14:textId="058B776B" w:rsidR="00740FA9" w:rsidRDefault="005D5980" w:rsidP="00740FA9">
            <w:pPr>
              <w:pStyle w:val="a3"/>
              <w:numPr>
                <w:ilvl w:val="0"/>
                <w:numId w:val="5"/>
              </w:numPr>
              <w:overflowPunct w:val="0"/>
              <w:ind w:leftChars="0"/>
              <w:textAlignment w:val="baseline"/>
              <w:rPr>
                <w:rFonts w:ascii="Times New Roman" w:hAnsi="Times New Roman" w:cs="ＭＳ 明朝"/>
                <w:color w:val="FF0000"/>
                <w:szCs w:val="21"/>
              </w:rPr>
            </w:pPr>
            <w:r>
              <w:rPr>
                <w:rFonts w:ascii="Times New Roman" w:hAnsi="Times New Roman" w:cs="ＭＳ 明朝" w:hint="eastAsia"/>
                <w:color w:val="FF0000"/>
                <w:szCs w:val="21"/>
              </w:rPr>
              <w:t>⑨</w:t>
            </w:r>
            <w:r w:rsidR="00740FA9" w:rsidRPr="00091625">
              <w:rPr>
                <w:rFonts w:ascii="Times New Roman" w:hAnsi="Times New Roman" w:cs="ＭＳ 明朝" w:hint="eastAsia"/>
                <w:color w:val="FF0000"/>
                <w:szCs w:val="21"/>
              </w:rPr>
              <w:t>の研究対象者等の求めを受け付ける方法</w:t>
            </w:r>
          </w:p>
          <w:p w14:paraId="1C9BC8BD" w14:textId="01996AAE" w:rsidR="005D5980" w:rsidRPr="00091625" w:rsidRDefault="005D5980" w:rsidP="005D5980">
            <w:pPr>
              <w:pStyle w:val="a3"/>
              <w:numPr>
                <w:ilvl w:val="0"/>
                <w:numId w:val="5"/>
              </w:numPr>
              <w:overflowPunct w:val="0"/>
              <w:ind w:leftChars="0"/>
              <w:textAlignment w:val="baseline"/>
              <w:rPr>
                <w:rFonts w:ascii="Times New Roman" w:hAnsi="Times New Roman" w:cs="ＭＳ 明朝"/>
                <w:color w:val="FF0000"/>
                <w:szCs w:val="21"/>
              </w:rPr>
            </w:pPr>
            <w:r w:rsidRPr="005D5980">
              <w:rPr>
                <w:rFonts w:ascii="Times New Roman" w:hAnsi="Times New Roman" w:cs="ＭＳ 明朝" w:hint="eastAsia"/>
                <w:color w:val="FF0000"/>
                <w:szCs w:val="21"/>
              </w:rPr>
              <w:t>外国にある者に対して試料・情報を提供する場合には、人を対象とする生命科学・医学系研究に関する倫理指針第</w:t>
            </w:r>
            <w:r w:rsidRPr="005D5980">
              <w:rPr>
                <w:rFonts w:ascii="Times New Roman" w:hAnsi="Times New Roman" w:cs="ＭＳ 明朝" w:hint="eastAsia"/>
                <w:color w:val="FF0000"/>
                <w:szCs w:val="21"/>
              </w:rPr>
              <w:t>8</w:t>
            </w:r>
            <w:r w:rsidRPr="005D5980">
              <w:rPr>
                <w:rFonts w:ascii="Times New Roman" w:hAnsi="Times New Roman" w:cs="ＭＳ 明朝" w:hint="eastAsia"/>
                <w:color w:val="FF0000"/>
                <w:szCs w:val="21"/>
              </w:rPr>
              <w:t>の</w:t>
            </w:r>
            <w:r w:rsidRPr="005D5980">
              <w:rPr>
                <w:rFonts w:ascii="Times New Roman" w:hAnsi="Times New Roman" w:cs="ＭＳ 明朝" w:hint="eastAsia"/>
                <w:color w:val="FF0000"/>
                <w:szCs w:val="21"/>
              </w:rPr>
              <w:t>1</w:t>
            </w:r>
            <w:r w:rsidRPr="005D5980">
              <w:rPr>
                <w:rFonts w:ascii="Times New Roman" w:hAnsi="Times New Roman" w:cs="ＭＳ 明朝" w:hint="eastAsia"/>
                <w:color w:val="FF0000"/>
                <w:szCs w:val="21"/>
              </w:rPr>
              <w:t>⑹イ（外国にある者へ試料・情報を提供する場合の取扱い）に規定する情報（①当該外国の名称、②適切かつ合理的な方法により得られた当該外国における個人情報の保護に関する制度に関する情報及び③当該者が講ずる個人情報の保護のための措置に関する情報</w:t>
            </w:r>
            <w:r>
              <w:rPr>
                <w:rFonts w:ascii="Times New Roman" w:hAnsi="Times New Roman" w:cs="ＭＳ 明朝" w:hint="eastAsia"/>
                <w:color w:val="FF0000"/>
                <w:szCs w:val="21"/>
              </w:rPr>
              <w:t>）</w:t>
            </w:r>
          </w:p>
        </w:tc>
      </w:tr>
      <w:bookmarkEnd w:id="17"/>
    </w:tbl>
    <w:p w14:paraId="45C618FC" w14:textId="77777777" w:rsidR="0051145E" w:rsidRPr="00091625" w:rsidRDefault="0051145E" w:rsidP="00740FA9">
      <w:pPr>
        <w:rPr>
          <w:sz w:val="21"/>
          <w:szCs w:val="21"/>
        </w:rPr>
      </w:pPr>
    </w:p>
    <w:p w14:paraId="5BB95965" w14:textId="77777777" w:rsidR="00AF2BFE" w:rsidRPr="00091625" w:rsidRDefault="00AF2BFE" w:rsidP="00740FA9">
      <w:pPr>
        <w:rPr>
          <w:b/>
          <w:sz w:val="21"/>
          <w:szCs w:val="21"/>
        </w:rPr>
      </w:pPr>
      <w:r w:rsidRPr="00091625">
        <w:rPr>
          <w:rFonts w:hint="eastAsia"/>
          <w:b/>
          <w:sz w:val="21"/>
          <w:szCs w:val="21"/>
        </w:rPr>
        <w:t>研究協力のお願い</w:t>
      </w:r>
    </w:p>
    <w:p w14:paraId="70A751C1" w14:textId="1F873422" w:rsidR="00AF2BFE" w:rsidRPr="00091625" w:rsidRDefault="00072CD6" w:rsidP="00740FA9">
      <w:pPr>
        <w:ind w:firstLineChars="100" w:firstLine="210"/>
        <w:rPr>
          <w:color w:val="0070C0"/>
          <w:sz w:val="21"/>
          <w:szCs w:val="21"/>
        </w:rPr>
      </w:pPr>
      <w:r>
        <w:rPr>
          <w:rFonts w:hint="eastAsia"/>
          <w:color w:val="0070C0"/>
          <w:sz w:val="21"/>
          <w:szCs w:val="21"/>
        </w:rPr>
        <w:t>この研究</w:t>
      </w:r>
      <w:r w:rsidR="00AF2BFE" w:rsidRPr="00091625">
        <w:rPr>
          <w:rFonts w:hint="eastAsia"/>
          <w:color w:val="0070C0"/>
          <w:sz w:val="21"/>
          <w:szCs w:val="21"/>
        </w:rPr>
        <w:t>は○</w:t>
      </w:r>
      <w:bookmarkStart w:id="18" w:name="_Hlk127954583"/>
      <w:r w:rsidR="00AF2BFE" w:rsidRPr="00091625">
        <w:rPr>
          <w:rFonts w:hint="eastAsia"/>
          <w:color w:val="0070C0"/>
          <w:sz w:val="21"/>
          <w:szCs w:val="21"/>
        </w:rPr>
        <w:t>○</w:t>
      </w:r>
      <w:bookmarkEnd w:id="18"/>
      <w:r w:rsidR="00AF2BFE" w:rsidRPr="00091625">
        <w:rPr>
          <w:rFonts w:hint="eastAsia"/>
          <w:color w:val="0070C0"/>
          <w:sz w:val="21"/>
          <w:szCs w:val="21"/>
        </w:rPr>
        <w:t>倫理委員会の承認</w:t>
      </w:r>
      <w:r w:rsidR="00765B05" w:rsidRPr="00091625">
        <w:rPr>
          <w:rFonts w:hint="eastAsia"/>
          <w:color w:val="0070C0"/>
          <w:sz w:val="21"/>
          <w:szCs w:val="21"/>
        </w:rPr>
        <w:t>および</w:t>
      </w:r>
      <w:bookmarkStart w:id="19" w:name="_Hlk127361054"/>
      <w:r w:rsidR="00F82AA0" w:rsidRPr="00091625">
        <w:rPr>
          <w:rFonts w:hint="eastAsia"/>
          <w:color w:val="0070C0"/>
          <w:sz w:val="21"/>
          <w:szCs w:val="21"/>
        </w:rPr>
        <w:t>研究機関の長（</w:t>
      </w:r>
      <w:r w:rsidR="000D7B4A">
        <w:rPr>
          <w:rFonts w:hint="eastAsia"/>
          <w:color w:val="0070C0"/>
          <w:sz w:val="21"/>
          <w:szCs w:val="21"/>
        </w:rPr>
        <w:t>学</w:t>
      </w:r>
      <w:r w:rsidR="00F82AA0" w:rsidRPr="00091625">
        <w:rPr>
          <w:rFonts w:hint="eastAsia"/>
          <w:color w:val="0070C0"/>
          <w:sz w:val="21"/>
          <w:szCs w:val="21"/>
        </w:rPr>
        <w:t>長：</w:t>
      </w:r>
      <w:r w:rsidR="00B26FC5" w:rsidRPr="00091625">
        <w:rPr>
          <w:rFonts w:hint="eastAsia"/>
          <w:color w:val="0070C0"/>
          <w:sz w:val="21"/>
          <w:szCs w:val="21"/>
        </w:rPr>
        <w:t>○</w:t>
      </w:r>
      <w:r w:rsidR="00F82AA0" w:rsidRPr="00091625">
        <w:rPr>
          <w:rFonts w:hint="eastAsia"/>
          <w:color w:val="0070C0"/>
          <w:sz w:val="21"/>
          <w:szCs w:val="21"/>
        </w:rPr>
        <w:t>）</w:t>
      </w:r>
      <w:bookmarkEnd w:id="19"/>
      <w:r w:rsidR="00AF2BFE" w:rsidRPr="00091625">
        <w:rPr>
          <w:rFonts w:hint="eastAsia"/>
          <w:color w:val="0070C0"/>
          <w:sz w:val="21"/>
          <w:szCs w:val="21"/>
        </w:rPr>
        <w:t>の許可のもと、倫理指針</w:t>
      </w:r>
      <w:r w:rsidR="00765B05" w:rsidRPr="00091625">
        <w:rPr>
          <w:rFonts w:hint="eastAsia"/>
          <w:color w:val="0070C0"/>
          <w:sz w:val="21"/>
          <w:szCs w:val="21"/>
        </w:rPr>
        <w:t>および</w:t>
      </w:r>
      <w:r w:rsidR="00AF2BFE" w:rsidRPr="00091625">
        <w:rPr>
          <w:rFonts w:hint="eastAsia"/>
          <w:color w:val="0070C0"/>
          <w:sz w:val="21"/>
          <w:szCs w:val="21"/>
        </w:rPr>
        <w:t>法令を遵守して行います。研究目的や研究方法は以下のとおりです。直接のご同意はいただかずに、この掲示によるお知らせをもって実施します。</w:t>
      </w:r>
    </w:p>
    <w:p w14:paraId="5DF83FB0" w14:textId="005BACE6" w:rsidR="00AF2BFE" w:rsidRPr="00091625" w:rsidRDefault="00AF2BFE" w:rsidP="00740FA9">
      <w:pPr>
        <w:ind w:firstLineChars="100" w:firstLine="210"/>
        <w:rPr>
          <w:color w:val="0070C0"/>
          <w:sz w:val="21"/>
          <w:szCs w:val="21"/>
        </w:rPr>
      </w:pPr>
      <w:r w:rsidRPr="00091625">
        <w:rPr>
          <w:rFonts w:hint="eastAsia"/>
          <w:color w:val="0070C0"/>
          <w:sz w:val="21"/>
          <w:szCs w:val="21"/>
        </w:rPr>
        <w:t>皆様方には研究の</w:t>
      </w:r>
      <w:r w:rsidR="005B43D0">
        <w:rPr>
          <w:rFonts w:hint="eastAsia"/>
          <w:color w:val="0070C0"/>
          <w:sz w:val="21"/>
          <w:szCs w:val="21"/>
        </w:rPr>
        <w:t>趣旨</w:t>
      </w:r>
      <w:r w:rsidRPr="00091625">
        <w:rPr>
          <w:rFonts w:hint="eastAsia"/>
          <w:color w:val="0070C0"/>
          <w:sz w:val="21"/>
          <w:szCs w:val="21"/>
        </w:rPr>
        <w:t>をご理解いただき、</w:t>
      </w:r>
      <w:r w:rsidR="00F8366C">
        <w:rPr>
          <w:rFonts w:hint="eastAsia"/>
          <w:color w:val="0070C0"/>
          <w:sz w:val="21"/>
          <w:szCs w:val="21"/>
        </w:rPr>
        <w:t>この研究</w:t>
      </w:r>
      <w:r w:rsidRPr="00091625">
        <w:rPr>
          <w:rFonts w:hint="eastAsia"/>
          <w:color w:val="0070C0"/>
          <w:sz w:val="21"/>
          <w:szCs w:val="21"/>
        </w:rPr>
        <w:t>へのご協力をお願いします。この研究へのご参加を希望されない場合、途中からご参加取りやめを希望される場合、また、研究資料の閲覧・開示、個人情報の取り扱い、その他研究に関するご質問</w:t>
      </w:r>
      <w:r w:rsidR="00B26FC5" w:rsidRPr="00091625">
        <w:rPr>
          <w:rFonts w:hint="eastAsia"/>
          <w:color w:val="0070C0"/>
          <w:sz w:val="21"/>
          <w:szCs w:val="21"/>
        </w:rPr>
        <w:t>など</w:t>
      </w:r>
      <w:r w:rsidRPr="00091625">
        <w:rPr>
          <w:rFonts w:hint="eastAsia"/>
          <w:color w:val="0070C0"/>
          <w:sz w:val="21"/>
          <w:szCs w:val="21"/>
        </w:rPr>
        <w:t>は下記の問い合わせ先へご連絡ください。</w:t>
      </w:r>
    </w:p>
    <w:p w14:paraId="17B03668" w14:textId="77777777" w:rsidR="00AF2BFE" w:rsidRPr="00091625" w:rsidRDefault="00AF2BFE" w:rsidP="00740FA9">
      <w:pPr>
        <w:rPr>
          <w:sz w:val="21"/>
          <w:szCs w:val="21"/>
        </w:rPr>
      </w:pPr>
    </w:p>
    <w:p w14:paraId="5E23E3BC" w14:textId="77777777" w:rsidR="0051145E" w:rsidRPr="00091625" w:rsidRDefault="0051145E" w:rsidP="00740FA9">
      <w:pPr>
        <w:rPr>
          <w:b/>
          <w:sz w:val="21"/>
          <w:szCs w:val="21"/>
        </w:rPr>
      </w:pPr>
      <w:r w:rsidRPr="00091625">
        <w:rPr>
          <w:b/>
          <w:sz w:val="21"/>
          <w:szCs w:val="21"/>
        </w:rPr>
        <w:t xml:space="preserve">1. </w:t>
      </w:r>
      <w:r w:rsidRPr="00091625">
        <w:rPr>
          <w:rFonts w:hint="eastAsia"/>
          <w:b/>
          <w:sz w:val="21"/>
          <w:szCs w:val="21"/>
        </w:rPr>
        <w:t>研究の対象</w:t>
      </w:r>
    </w:p>
    <w:tbl>
      <w:tblPr>
        <w:tblStyle w:val="a4"/>
        <w:tblW w:w="5000" w:type="pct"/>
        <w:tblLook w:val="04A0" w:firstRow="1" w:lastRow="0" w:firstColumn="1" w:lastColumn="0" w:noHBand="0" w:noVBand="1"/>
      </w:tblPr>
      <w:tblGrid>
        <w:gridCol w:w="10194"/>
      </w:tblGrid>
      <w:tr w:rsidR="0051145E" w:rsidRPr="00091625" w14:paraId="571168D5" w14:textId="77777777" w:rsidTr="008F17C3">
        <w:tc>
          <w:tcPr>
            <w:tcW w:w="5000" w:type="pct"/>
            <w:tcBorders>
              <w:top w:val="single" w:sz="4" w:space="0" w:color="FF0000"/>
              <w:left w:val="single" w:sz="4" w:space="0" w:color="FF0000"/>
              <w:bottom w:val="single" w:sz="4" w:space="0" w:color="FF0000"/>
              <w:right w:val="single" w:sz="4" w:space="0" w:color="FF0000"/>
            </w:tcBorders>
          </w:tcPr>
          <w:p w14:paraId="6CCD49C8" w14:textId="126E885A" w:rsidR="00184E87" w:rsidRPr="00091625" w:rsidRDefault="00184E87" w:rsidP="00184E87">
            <w:pPr>
              <w:pStyle w:val="a3"/>
              <w:numPr>
                <w:ilvl w:val="0"/>
                <w:numId w:val="1"/>
              </w:numPr>
              <w:overflowPunct w:val="0"/>
              <w:ind w:leftChars="0"/>
              <w:textAlignment w:val="baseline"/>
              <w:rPr>
                <w:rFonts w:ascii="Times New Roman" w:hAnsi="Times New Roman" w:cs="ＭＳ 明朝"/>
                <w:color w:val="FF0000"/>
                <w:szCs w:val="21"/>
              </w:rPr>
            </w:pPr>
            <w:r w:rsidRPr="00091625">
              <w:rPr>
                <w:rFonts w:ascii="Times New Roman" w:hAnsi="Times New Roman" w:cstheme="majorHAnsi" w:hint="eastAsia"/>
                <w:bCs/>
                <w:color w:val="FF0000"/>
                <w:szCs w:val="21"/>
              </w:rPr>
              <w:t>研究計画書の「選択基準」の内容を簡潔に記載</w:t>
            </w:r>
            <w:r w:rsidRPr="00091625">
              <w:rPr>
                <w:rFonts w:ascii="Times New Roman" w:hAnsi="Times New Roman" w:cs="ＭＳ 明朝" w:hint="eastAsia"/>
                <w:color w:val="FF0000"/>
                <w:szCs w:val="21"/>
              </w:rPr>
              <w:t>すること。</w:t>
            </w:r>
          </w:p>
          <w:p w14:paraId="21E486BB" w14:textId="77777777" w:rsidR="0051145E" w:rsidRPr="00091625" w:rsidRDefault="0051145E" w:rsidP="00740FA9">
            <w:pPr>
              <w:pStyle w:val="a3"/>
              <w:numPr>
                <w:ilvl w:val="0"/>
                <w:numId w:val="1"/>
              </w:numPr>
              <w:overflowPunct w:val="0"/>
              <w:ind w:leftChars="0"/>
              <w:textAlignment w:val="baseline"/>
              <w:rPr>
                <w:rFonts w:ascii="Times New Roman" w:hAnsi="Times New Roman" w:cs="ＭＳ 明朝"/>
                <w:color w:val="FF0000"/>
                <w:szCs w:val="21"/>
              </w:rPr>
            </w:pPr>
            <w:r w:rsidRPr="00091625">
              <w:rPr>
                <w:rFonts w:ascii="Times New Roman" w:hAnsi="Times New Roman" w:cstheme="majorHAnsi" w:hint="eastAsia"/>
                <w:bCs/>
                <w:color w:val="FF0000"/>
                <w:szCs w:val="21"/>
              </w:rPr>
              <w:t>研究対象者が情報公開文書を読んで、自分が研究対象者であるかが一目でわかるように記載</w:t>
            </w:r>
            <w:r w:rsidRPr="00091625">
              <w:rPr>
                <w:rFonts w:ascii="Times New Roman" w:hAnsi="Times New Roman" w:cs="ＭＳ 明朝" w:hint="eastAsia"/>
                <w:color w:val="FF0000"/>
                <w:szCs w:val="21"/>
              </w:rPr>
              <w:t>すること。</w:t>
            </w:r>
          </w:p>
        </w:tc>
      </w:tr>
    </w:tbl>
    <w:p w14:paraId="51EF965C" w14:textId="1A69720D" w:rsidR="0051145E" w:rsidRPr="00091625" w:rsidRDefault="0051145E" w:rsidP="00740FA9">
      <w:pPr>
        <w:ind w:firstLineChars="100" w:firstLine="210"/>
        <w:rPr>
          <w:rFonts w:cs="Times New Roman"/>
          <w:color w:val="0070C0"/>
          <w:kern w:val="0"/>
          <w:sz w:val="21"/>
          <w:szCs w:val="21"/>
        </w:rPr>
      </w:pPr>
      <w:r w:rsidRPr="00091625">
        <w:rPr>
          <w:rFonts w:cs="Times New Roman"/>
          <w:color w:val="0070C0"/>
          <w:kern w:val="0"/>
          <w:sz w:val="21"/>
          <w:szCs w:val="21"/>
        </w:rPr>
        <w:t>2020</w:t>
      </w:r>
      <w:r w:rsidRPr="00091625">
        <w:rPr>
          <w:rFonts w:cs="Times New Roman" w:hint="eastAsia"/>
          <w:color w:val="0070C0"/>
          <w:kern w:val="0"/>
          <w:sz w:val="21"/>
          <w:szCs w:val="21"/>
        </w:rPr>
        <w:t>年</w:t>
      </w:r>
      <w:r w:rsidRPr="00091625">
        <w:rPr>
          <w:rFonts w:cs="Times New Roman"/>
          <w:color w:val="0070C0"/>
          <w:kern w:val="0"/>
          <w:sz w:val="21"/>
          <w:szCs w:val="21"/>
        </w:rPr>
        <w:t>1</w:t>
      </w:r>
      <w:r w:rsidRPr="00091625">
        <w:rPr>
          <w:rFonts w:cs="Times New Roman" w:hint="eastAsia"/>
          <w:color w:val="0070C0"/>
          <w:kern w:val="0"/>
          <w:sz w:val="21"/>
          <w:szCs w:val="21"/>
        </w:rPr>
        <w:t>月</w:t>
      </w:r>
      <w:r w:rsidRPr="00091625">
        <w:rPr>
          <w:rFonts w:cs="Times New Roman"/>
          <w:color w:val="0070C0"/>
          <w:kern w:val="0"/>
          <w:sz w:val="21"/>
          <w:szCs w:val="21"/>
        </w:rPr>
        <w:t>1</w:t>
      </w:r>
      <w:r w:rsidRPr="00091625">
        <w:rPr>
          <w:rFonts w:cs="Times New Roman" w:hint="eastAsia"/>
          <w:color w:val="0070C0"/>
          <w:kern w:val="0"/>
          <w:sz w:val="21"/>
          <w:szCs w:val="21"/>
        </w:rPr>
        <w:t>日から</w:t>
      </w:r>
      <w:r w:rsidRPr="00091625">
        <w:rPr>
          <w:rFonts w:cs="Times New Roman"/>
          <w:color w:val="0070C0"/>
          <w:kern w:val="0"/>
          <w:sz w:val="21"/>
          <w:szCs w:val="21"/>
        </w:rPr>
        <w:t>2021</w:t>
      </w:r>
      <w:r w:rsidRPr="00091625">
        <w:rPr>
          <w:rFonts w:cs="Times New Roman" w:hint="eastAsia"/>
          <w:color w:val="0070C0"/>
          <w:kern w:val="0"/>
          <w:sz w:val="21"/>
          <w:szCs w:val="21"/>
        </w:rPr>
        <w:t>年</w:t>
      </w:r>
      <w:r w:rsidRPr="00091625">
        <w:rPr>
          <w:rFonts w:cs="Times New Roman"/>
          <w:color w:val="0070C0"/>
          <w:kern w:val="0"/>
          <w:sz w:val="21"/>
          <w:szCs w:val="21"/>
        </w:rPr>
        <w:t>12</w:t>
      </w:r>
      <w:r w:rsidRPr="00091625">
        <w:rPr>
          <w:rFonts w:cs="Times New Roman" w:hint="eastAsia"/>
          <w:color w:val="0070C0"/>
          <w:kern w:val="0"/>
          <w:sz w:val="21"/>
          <w:szCs w:val="21"/>
        </w:rPr>
        <w:t>月</w:t>
      </w:r>
      <w:r w:rsidRPr="00091625">
        <w:rPr>
          <w:rFonts w:cs="Times New Roman"/>
          <w:color w:val="0070C0"/>
          <w:kern w:val="0"/>
          <w:sz w:val="21"/>
          <w:szCs w:val="21"/>
        </w:rPr>
        <w:t>31</w:t>
      </w:r>
      <w:r w:rsidRPr="00091625">
        <w:rPr>
          <w:rFonts w:cs="Times New Roman" w:hint="eastAsia"/>
          <w:color w:val="0070C0"/>
          <w:kern w:val="0"/>
          <w:sz w:val="21"/>
          <w:szCs w:val="21"/>
        </w:rPr>
        <w:t>日までに</w:t>
      </w:r>
      <w:bookmarkStart w:id="20" w:name="_Hlk127954614"/>
      <w:bookmarkStart w:id="21" w:name="_Hlk87254897"/>
      <w:bookmarkStart w:id="22" w:name="_Hlk127953783"/>
      <w:r w:rsidR="00B4242E" w:rsidRPr="00091625">
        <w:rPr>
          <w:rFonts w:cs="Times New Roman" w:hint="eastAsia"/>
          <w:color w:val="0070C0"/>
          <w:kern w:val="0"/>
          <w:sz w:val="21"/>
          <w:szCs w:val="21"/>
        </w:rPr>
        <w:t>○○</w:t>
      </w:r>
      <w:bookmarkEnd w:id="20"/>
      <w:r w:rsidR="00B4242E" w:rsidRPr="00091625">
        <w:rPr>
          <w:rFonts w:cs="Times New Roman" w:hint="eastAsia"/>
          <w:color w:val="0070C0"/>
          <w:kern w:val="0"/>
          <w:sz w:val="21"/>
          <w:szCs w:val="21"/>
        </w:rPr>
        <w:t>病院</w:t>
      </w:r>
      <w:bookmarkEnd w:id="21"/>
      <w:r w:rsidR="00B4242E" w:rsidRPr="00091625">
        <w:rPr>
          <w:rFonts w:cs="Times New Roman" w:hint="eastAsia"/>
          <w:color w:val="0070C0"/>
          <w:kern w:val="0"/>
          <w:sz w:val="21"/>
          <w:szCs w:val="21"/>
        </w:rPr>
        <w:t>○○科、××病院××科</w:t>
      </w:r>
      <w:r w:rsidRPr="00091625">
        <w:rPr>
          <w:rFonts w:cs="Times New Roman" w:hint="eastAsia"/>
          <w:color w:val="0070C0"/>
          <w:kern w:val="0"/>
          <w:sz w:val="21"/>
          <w:szCs w:val="21"/>
        </w:rPr>
        <w:t>で</w:t>
      </w:r>
      <w:bookmarkEnd w:id="22"/>
      <w:r w:rsidR="00E5080E" w:rsidRPr="00091625">
        <w:rPr>
          <w:rFonts w:hint="eastAsia"/>
          <w:color w:val="0070C0"/>
          <w:sz w:val="21"/>
          <w:szCs w:val="21"/>
        </w:rPr>
        <w:t>○○</w:t>
      </w:r>
      <w:r w:rsidRPr="00091625">
        <w:rPr>
          <w:rFonts w:cs="Times New Roman" w:hint="eastAsia"/>
          <w:color w:val="0070C0"/>
          <w:kern w:val="0"/>
          <w:sz w:val="21"/>
          <w:szCs w:val="21"/>
        </w:rPr>
        <w:t>の</w:t>
      </w:r>
      <w:r w:rsidR="00864AF8" w:rsidRPr="00091625">
        <w:rPr>
          <w:rFonts w:cs="Times New Roman" w:hint="eastAsia"/>
          <w:color w:val="0070C0"/>
          <w:kern w:val="0"/>
          <w:sz w:val="21"/>
          <w:szCs w:val="21"/>
        </w:rPr>
        <w:t>治療</w:t>
      </w:r>
      <w:r w:rsidRPr="00091625">
        <w:rPr>
          <w:rFonts w:cs="Times New Roman" w:hint="eastAsia"/>
          <w:color w:val="0070C0"/>
          <w:kern w:val="0"/>
          <w:sz w:val="21"/>
          <w:szCs w:val="21"/>
        </w:rPr>
        <w:t>を受けられた</w:t>
      </w:r>
      <w:r w:rsidR="008B6498" w:rsidRPr="00091625">
        <w:rPr>
          <w:rFonts w:hint="eastAsia"/>
          <w:color w:val="0070C0"/>
          <w:sz w:val="21"/>
          <w:szCs w:val="21"/>
        </w:rPr>
        <w:t>患者さん</w:t>
      </w:r>
      <w:r w:rsidR="00C35738" w:rsidRPr="00091625">
        <w:rPr>
          <w:rFonts w:hint="eastAsia"/>
          <w:color w:val="0070C0"/>
          <w:sz w:val="21"/>
          <w:szCs w:val="21"/>
        </w:rPr>
        <w:t>。</w:t>
      </w:r>
    </w:p>
    <w:p w14:paraId="6F681F3C" w14:textId="77777777" w:rsidR="0051145E" w:rsidRPr="00091625" w:rsidRDefault="0051145E" w:rsidP="00740FA9">
      <w:pPr>
        <w:rPr>
          <w:sz w:val="21"/>
          <w:szCs w:val="21"/>
        </w:rPr>
      </w:pPr>
    </w:p>
    <w:p w14:paraId="08833C82" w14:textId="77777777" w:rsidR="0051145E" w:rsidRPr="00091625" w:rsidRDefault="0051145E" w:rsidP="00740FA9">
      <w:pPr>
        <w:rPr>
          <w:b/>
          <w:sz w:val="21"/>
          <w:szCs w:val="21"/>
        </w:rPr>
      </w:pPr>
      <w:r w:rsidRPr="00091625">
        <w:rPr>
          <w:b/>
          <w:sz w:val="21"/>
          <w:szCs w:val="21"/>
        </w:rPr>
        <w:t xml:space="preserve">2. </w:t>
      </w:r>
      <w:r w:rsidRPr="00091625">
        <w:rPr>
          <w:rFonts w:hint="eastAsia"/>
          <w:b/>
          <w:sz w:val="21"/>
          <w:szCs w:val="21"/>
        </w:rPr>
        <w:t>研究</w:t>
      </w:r>
      <w:r w:rsidR="00740FA9" w:rsidRPr="00091625">
        <w:rPr>
          <w:rFonts w:hint="eastAsia"/>
          <w:b/>
          <w:sz w:val="21"/>
          <w:szCs w:val="21"/>
        </w:rPr>
        <w:t>の</w:t>
      </w:r>
      <w:r w:rsidRPr="00091625">
        <w:rPr>
          <w:rFonts w:hint="eastAsia"/>
          <w:b/>
          <w:sz w:val="21"/>
          <w:szCs w:val="21"/>
        </w:rPr>
        <w:t>目的</w:t>
      </w:r>
    </w:p>
    <w:tbl>
      <w:tblPr>
        <w:tblStyle w:val="a4"/>
        <w:tblW w:w="5000" w:type="pct"/>
        <w:tblLook w:val="04A0" w:firstRow="1" w:lastRow="0" w:firstColumn="1" w:lastColumn="0" w:noHBand="0" w:noVBand="1"/>
      </w:tblPr>
      <w:tblGrid>
        <w:gridCol w:w="10194"/>
      </w:tblGrid>
      <w:tr w:rsidR="0051145E" w:rsidRPr="00091625" w14:paraId="1261A44F" w14:textId="77777777" w:rsidTr="008F17C3">
        <w:tc>
          <w:tcPr>
            <w:tcW w:w="5000" w:type="pct"/>
            <w:tcBorders>
              <w:top w:val="single" w:sz="4" w:space="0" w:color="FF0000"/>
              <w:left w:val="single" w:sz="4" w:space="0" w:color="FF0000"/>
              <w:bottom w:val="single" w:sz="4" w:space="0" w:color="FF0000"/>
              <w:right w:val="single" w:sz="4" w:space="0" w:color="FF0000"/>
            </w:tcBorders>
          </w:tcPr>
          <w:p w14:paraId="2DB4F682" w14:textId="7EE9E191" w:rsidR="0051145E" w:rsidRPr="00091625" w:rsidRDefault="0051145E" w:rsidP="00740FA9">
            <w:pPr>
              <w:pStyle w:val="a3"/>
              <w:numPr>
                <w:ilvl w:val="0"/>
                <w:numId w:val="1"/>
              </w:numPr>
              <w:overflowPunct w:val="0"/>
              <w:ind w:leftChars="0"/>
              <w:textAlignment w:val="baseline"/>
              <w:rPr>
                <w:rFonts w:ascii="Times New Roman" w:hAnsi="Times New Roman" w:cs="ＭＳ 明朝"/>
                <w:color w:val="FF0000"/>
                <w:szCs w:val="21"/>
              </w:rPr>
            </w:pPr>
            <w:r w:rsidRPr="00091625">
              <w:rPr>
                <w:rFonts w:ascii="Times New Roman" w:hAnsi="Times New Roman" w:cstheme="majorHAnsi" w:hint="eastAsia"/>
                <w:bCs/>
                <w:color w:val="FF0000"/>
                <w:szCs w:val="21"/>
              </w:rPr>
              <w:t>研究計画書の「研究の目的」</w:t>
            </w:r>
            <w:r w:rsidR="00C35738" w:rsidRPr="00091625">
              <w:rPr>
                <w:rFonts w:ascii="Times New Roman" w:hAnsi="Times New Roman" w:cstheme="majorHAnsi" w:hint="eastAsia"/>
                <w:bCs/>
                <w:color w:val="FF0000"/>
                <w:szCs w:val="21"/>
              </w:rPr>
              <w:t>の内容</w:t>
            </w:r>
            <w:r w:rsidRPr="00091625">
              <w:rPr>
                <w:rFonts w:ascii="Times New Roman" w:hAnsi="Times New Roman" w:cstheme="majorHAnsi" w:hint="eastAsia"/>
                <w:bCs/>
                <w:color w:val="FF0000"/>
                <w:szCs w:val="21"/>
              </w:rPr>
              <w:t>を簡潔に記載</w:t>
            </w:r>
            <w:r w:rsidRPr="00091625">
              <w:rPr>
                <w:rFonts w:ascii="Times New Roman" w:hAnsi="Times New Roman" w:cs="ＭＳ 明朝" w:hint="eastAsia"/>
                <w:color w:val="FF0000"/>
                <w:szCs w:val="21"/>
              </w:rPr>
              <w:t>すること。</w:t>
            </w:r>
          </w:p>
        </w:tc>
      </w:tr>
    </w:tbl>
    <w:p w14:paraId="46E91E53" w14:textId="43160BC6" w:rsidR="0051145E" w:rsidRPr="00091625" w:rsidRDefault="00F8366C" w:rsidP="00740FA9">
      <w:pPr>
        <w:ind w:firstLineChars="100" w:firstLine="210"/>
        <w:rPr>
          <w:color w:val="0070C0"/>
          <w:sz w:val="21"/>
          <w:szCs w:val="21"/>
        </w:rPr>
      </w:pPr>
      <w:r>
        <w:rPr>
          <w:rFonts w:hint="eastAsia"/>
          <w:color w:val="0070C0"/>
          <w:sz w:val="21"/>
          <w:szCs w:val="21"/>
        </w:rPr>
        <w:lastRenderedPageBreak/>
        <w:t>この研究</w:t>
      </w:r>
      <w:r w:rsidR="0051145E" w:rsidRPr="00091625">
        <w:rPr>
          <w:rFonts w:hint="eastAsia"/>
          <w:color w:val="0070C0"/>
          <w:sz w:val="21"/>
          <w:szCs w:val="21"/>
        </w:rPr>
        <w:t>の目的は</w:t>
      </w:r>
      <w:bookmarkStart w:id="23" w:name="_Hlk128171681"/>
      <w:r w:rsidR="004203BA">
        <w:rPr>
          <w:rFonts w:hint="eastAsia"/>
          <w:color w:val="0070C0"/>
          <w:sz w:val="21"/>
          <w:szCs w:val="21"/>
        </w:rPr>
        <w:t>△△</w:t>
      </w:r>
      <w:r w:rsidR="00E62C0D">
        <w:rPr>
          <w:rFonts w:hint="eastAsia"/>
          <w:color w:val="0070C0"/>
          <w:sz w:val="21"/>
          <w:szCs w:val="21"/>
        </w:rPr>
        <w:t>について</w:t>
      </w:r>
      <w:r w:rsidR="004203BA">
        <w:rPr>
          <w:rFonts w:hint="eastAsia"/>
          <w:color w:val="0070C0"/>
          <w:sz w:val="21"/>
          <w:szCs w:val="21"/>
        </w:rPr>
        <w:t>評価することにより、</w:t>
      </w:r>
      <w:bookmarkEnd w:id="23"/>
      <w:r w:rsidR="0051145E" w:rsidRPr="00091625">
        <w:rPr>
          <w:rFonts w:hint="eastAsia"/>
          <w:color w:val="0070C0"/>
          <w:sz w:val="21"/>
          <w:szCs w:val="21"/>
        </w:rPr>
        <w:t>○○を明らかにすることです。</w:t>
      </w:r>
    </w:p>
    <w:p w14:paraId="783D35C2" w14:textId="77777777" w:rsidR="0051145E" w:rsidRPr="00091625" w:rsidRDefault="0051145E" w:rsidP="00740FA9">
      <w:pPr>
        <w:rPr>
          <w:color w:val="0070C0"/>
          <w:sz w:val="21"/>
          <w:szCs w:val="21"/>
        </w:rPr>
      </w:pPr>
    </w:p>
    <w:p w14:paraId="5F444AFC" w14:textId="77777777" w:rsidR="0051145E" w:rsidRPr="00091625" w:rsidRDefault="0051145E" w:rsidP="00740FA9">
      <w:pPr>
        <w:rPr>
          <w:b/>
          <w:sz w:val="21"/>
          <w:szCs w:val="21"/>
        </w:rPr>
      </w:pPr>
      <w:r w:rsidRPr="00091625">
        <w:rPr>
          <w:b/>
          <w:sz w:val="21"/>
          <w:szCs w:val="21"/>
        </w:rPr>
        <w:t xml:space="preserve">3. </w:t>
      </w:r>
      <w:r w:rsidRPr="00091625">
        <w:rPr>
          <w:rFonts w:hint="eastAsia"/>
          <w:b/>
          <w:sz w:val="21"/>
          <w:szCs w:val="21"/>
        </w:rPr>
        <w:t>研究</w:t>
      </w:r>
      <w:r w:rsidR="00740FA9" w:rsidRPr="00091625">
        <w:rPr>
          <w:rFonts w:hint="eastAsia"/>
          <w:b/>
          <w:sz w:val="21"/>
          <w:szCs w:val="21"/>
        </w:rPr>
        <w:t>の</w:t>
      </w:r>
      <w:r w:rsidRPr="00091625">
        <w:rPr>
          <w:rFonts w:hint="eastAsia"/>
          <w:b/>
          <w:sz w:val="21"/>
          <w:szCs w:val="21"/>
        </w:rPr>
        <w:t>方法</w:t>
      </w:r>
    </w:p>
    <w:tbl>
      <w:tblPr>
        <w:tblStyle w:val="a4"/>
        <w:tblW w:w="5000" w:type="pct"/>
        <w:tblLook w:val="04A0" w:firstRow="1" w:lastRow="0" w:firstColumn="1" w:lastColumn="0" w:noHBand="0" w:noVBand="1"/>
      </w:tblPr>
      <w:tblGrid>
        <w:gridCol w:w="10194"/>
      </w:tblGrid>
      <w:tr w:rsidR="0051145E" w:rsidRPr="00091625" w14:paraId="712E9B0B" w14:textId="77777777" w:rsidTr="008F17C3">
        <w:tc>
          <w:tcPr>
            <w:tcW w:w="5000" w:type="pct"/>
            <w:tcBorders>
              <w:top w:val="single" w:sz="4" w:space="0" w:color="FF0000"/>
              <w:left w:val="single" w:sz="4" w:space="0" w:color="FF0000"/>
              <w:bottom w:val="single" w:sz="4" w:space="0" w:color="FF0000"/>
              <w:right w:val="single" w:sz="4" w:space="0" w:color="FF0000"/>
            </w:tcBorders>
          </w:tcPr>
          <w:p w14:paraId="6CBE76E9" w14:textId="2C880D7B" w:rsidR="00E26C5F" w:rsidRPr="00091625" w:rsidRDefault="0051145E" w:rsidP="00D23B7C">
            <w:pPr>
              <w:pStyle w:val="a3"/>
              <w:numPr>
                <w:ilvl w:val="0"/>
                <w:numId w:val="1"/>
              </w:numPr>
              <w:overflowPunct w:val="0"/>
              <w:ind w:leftChars="0"/>
              <w:textAlignment w:val="baseline"/>
              <w:rPr>
                <w:rFonts w:ascii="Times New Roman" w:hAnsi="Times New Roman" w:cs="ＭＳ 明朝"/>
                <w:color w:val="FF0000"/>
                <w:szCs w:val="21"/>
              </w:rPr>
            </w:pPr>
            <w:r w:rsidRPr="00091625">
              <w:rPr>
                <w:rFonts w:ascii="Times New Roman" w:hAnsi="Times New Roman" w:cstheme="majorHAnsi" w:hint="eastAsia"/>
                <w:bCs/>
                <w:color w:val="FF0000"/>
                <w:szCs w:val="21"/>
              </w:rPr>
              <w:t>研究計画書の</w:t>
            </w:r>
            <w:r w:rsidR="00AF2BFE" w:rsidRPr="00091625">
              <w:rPr>
                <w:rFonts w:ascii="Times New Roman" w:hAnsi="Times New Roman" w:cstheme="majorHAnsi" w:hint="eastAsia"/>
                <w:bCs/>
                <w:color w:val="FF0000"/>
                <w:szCs w:val="21"/>
              </w:rPr>
              <w:t>「実施体制」</w:t>
            </w:r>
            <w:r w:rsidR="00561FBA" w:rsidRPr="00091625">
              <w:rPr>
                <w:rFonts w:ascii="Times New Roman" w:hAnsi="Times New Roman" w:cstheme="majorHAnsi" w:hint="eastAsia"/>
                <w:bCs/>
                <w:color w:val="FF0000"/>
                <w:szCs w:val="21"/>
              </w:rPr>
              <w:t>、</w:t>
            </w:r>
            <w:r w:rsidRPr="00091625">
              <w:rPr>
                <w:rFonts w:ascii="Times New Roman" w:hAnsi="Times New Roman" w:cstheme="majorHAnsi" w:hint="eastAsia"/>
                <w:bCs/>
                <w:color w:val="FF0000"/>
                <w:szCs w:val="21"/>
              </w:rPr>
              <w:t>「研究計画」</w:t>
            </w:r>
            <w:r w:rsidR="00765B05" w:rsidRPr="00091625">
              <w:rPr>
                <w:rFonts w:ascii="Times New Roman" w:hAnsi="Times New Roman" w:cstheme="majorHAnsi" w:hint="eastAsia"/>
                <w:bCs/>
                <w:color w:val="FF0000"/>
                <w:szCs w:val="21"/>
              </w:rPr>
              <w:t>および</w:t>
            </w:r>
            <w:r w:rsidR="008F17C3" w:rsidRPr="00091625">
              <w:rPr>
                <w:rFonts w:ascii="Times New Roman" w:hAnsi="Times New Roman" w:hint="eastAsia"/>
                <w:color w:val="FF0000"/>
                <w:szCs w:val="21"/>
              </w:rPr>
              <w:t>「研究の資金源等、研究機関の研究に係る利益相反</w:t>
            </w:r>
            <w:r w:rsidR="00765B05" w:rsidRPr="00091625">
              <w:rPr>
                <w:rFonts w:ascii="Times New Roman" w:hAnsi="Times New Roman" w:hint="eastAsia"/>
                <w:color w:val="FF0000"/>
                <w:szCs w:val="21"/>
              </w:rPr>
              <w:t>および</w:t>
            </w:r>
            <w:r w:rsidR="008F17C3" w:rsidRPr="00091625">
              <w:rPr>
                <w:rFonts w:ascii="Times New Roman" w:hAnsi="Times New Roman" w:hint="eastAsia"/>
                <w:color w:val="FF0000"/>
                <w:szCs w:val="21"/>
              </w:rPr>
              <w:t>個人の収益等、研究者等の研究に係る利益相反に関する状況」</w:t>
            </w:r>
            <w:r w:rsidR="00C35738" w:rsidRPr="00091625">
              <w:rPr>
                <w:rFonts w:ascii="Times New Roman" w:hAnsi="Times New Roman" w:cstheme="majorHAnsi" w:hint="eastAsia"/>
                <w:bCs/>
                <w:color w:val="FF0000"/>
                <w:szCs w:val="21"/>
              </w:rPr>
              <w:t>の内容</w:t>
            </w:r>
            <w:r w:rsidRPr="00091625">
              <w:rPr>
                <w:rFonts w:ascii="Times New Roman" w:hAnsi="Times New Roman" w:cstheme="majorHAnsi" w:hint="eastAsia"/>
                <w:bCs/>
                <w:color w:val="FF0000"/>
                <w:szCs w:val="21"/>
              </w:rPr>
              <w:t>を簡潔に記載</w:t>
            </w:r>
            <w:r w:rsidRPr="00091625">
              <w:rPr>
                <w:rFonts w:ascii="Times New Roman" w:hAnsi="Times New Roman" w:cs="ＭＳ 明朝" w:hint="eastAsia"/>
                <w:color w:val="FF0000"/>
                <w:szCs w:val="21"/>
              </w:rPr>
              <w:t>すること。</w:t>
            </w:r>
            <w:r w:rsidR="008F17C3" w:rsidRPr="00091625">
              <w:rPr>
                <w:rFonts w:ascii="Times New Roman" w:hAnsi="Times New Roman" w:cs="ＭＳ 明朝" w:hint="eastAsia"/>
                <w:color w:val="FF0000"/>
                <w:szCs w:val="21"/>
              </w:rPr>
              <w:t>なお、企業等から</w:t>
            </w:r>
            <w:r w:rsidR="008F17C3" w:rsidRPr="00091625">
              <w:rPr>
                <w:rFonts w:ascii="Times New Roman" w:hAnsi="Times New Roman" w:hint="eastAsia"/>
                <w:color w:val="FF0000"/>
                <w:szCs w:val="21"/>
              </w:rPr>
              <w:t>資金提供等</w:t>
            </w:r>
            <w:r w:rsidR="008F17C3" w:rsidRPr="00091625">
              <w:rPr>
                <w:rFonts w:ascii="Times New Roman" w:hAnsi="Times New Roman" w:cs="ＭＳ 明朝" w:hint="eastAsia"/>
                <w:color w:val="FF0000"/>
                <w:szCs w:val="21"/>
              </w:rPr>
              <w:t>を受ける場合は、その旨記載すること</w:t>
            </w:r>
            <w:r w:rsidR="008F17C3" w:rsidRPr="00091625">
              <w:rPr>
                <w:rFonts w:ascii="Times New Roman" w:hAnsi="Times New Roman" w:cs="ＭＳ ゴシック" w:hint="eastAsia"/>
                <w:color w:val="FF0000"/>
                <w:szCs w:val="21"/>
              </w:rPr>
              <w:t>。</w:t>
            </w:r>
          </w:p>
          <w:p w14:paraId="59FD9AF5" w14:textId="7A79FD06" w:rsidR="00D23B7C" w:rsidRPr="00091625" w:rsidRDefault="00D23B7C" w:rsidP="00D23B7C">
            <w:pPr>
              <w:pStyle w:val="a3"/>
              <w:numPr>
                <w:ilvl w:val="0"/>
                <w:numId w:val="1"/>
              </w:numPr>
              <w:overflowPunct w:val="0"/>
              <w:ind w:leftChars="0"/>
              <w:textAlignment w:val="baseline"/>
              <w:rPr>
                <w:rFonts w:ascii="Times New Roman" w:hAnsi="Times New Roman" w:cs="ＭＳ 明朝"/>
                <w:color w:val="FF0000"/>
                <w:szCs w:val="21"/>
              </w:rPr>
            </w:pPr>
            <w:r w:rsidRPr="00091625">
              <w:rPr>
                <w:rFonts w:ascii="Times New Roman" w:hAnsi="Times New Roman" w:cs="ＭＳ 明朝" w:hint="eastAsia"/>
                <w:bCs/>
                <w:color w:val="FF0000"/>
                <w:szCs w:val="21"/>
              </w:rPr>
              <w:t>本研究に参加する全ての研究機関の名称</w:t>
            </w:r>
            <w:r w:rsidR="00765B05" w:rsidRPr="00091625">
              <w:rPr>
                <w:rFonts w:ascii="Times New Roman" w:hAnsi="Times New Roman" w:cs="ＭＳ 明朝" w:hint="eastAsia"/>
                <w:bCs/>
                <w:color w:val="FF0000"/>
                <w:szCs w:val="21"/>
              </w:rPr>
              <w:t>および</w:t>
            </w:r>
            <w:r w:rsidRPr="00091625">
              <w:rPr>
                <w:rFonts w:ascii="Times New Roman" w:hAnsi="Times New Roman" w:cs="ＭＳ 明朝" w:hint="eastAsia"/>
                <w:bCs/>
                <w:color w:val="FF0000"/>
                <w:szCs w:val="21"/>
              </w:rPr>
              <w:t>研究責任者について記載すること。</w:t>
            </w:r>
          </w:p>
        </w:tc>
      </w:tr>
    </w:tbl>
    <w:p w14:paraId="15A94442" w14:textId="5908748E" w:rsidR="00864AF8" w:rsidRPr="00091625" w:rsidRDefault="00B26FC5" w:rsidP="00864AF8">
      <w:pPr>
        <w:suppressAutoHyphens/>
        <w:overflowPunct w:val="0"/>
        <w:ind w:firstLineChars="100" w:firstLine="210"/>
        <w:textAlignment w:val="baseline"/>
        <w:rPr>
          <w:color w:val="0070C0"/>
          <w:sz w:val="21"/>
          <w:szCs w:val="21"/>
        </w:rPr>
      </w:pPr>
      <w:r w:rsidRPr="00091625">
        <w:rPr>
          <w:rFonts w:hint="eastAsia"/>
          <w:color w:val="0070C0"/>
          <w:sz w:val="21"/>
          <w:szCs w:val="21"/>
        </w:rPr>
        <w:t>この研究は</w:t>
      </w:r>
      <w:r w:rsidR="00B4242E" w:rsidRPr="00091625">
        <w:rPr>
          <w:rFonts w:hint="eastAsia"/>
          <w:color w:val="0070C0"/>
          <w:sz w:val="21"/>
          <w:szCs w:val="21"/>
        </w:rPr>
        <w:t>○○</w:t>
      </w:r>
      <w:r w:rsidR="00864AF8" w:rsidRPr="00091625">
        <w:rPr>
          <w:rFonts w:hint="eastAsia"/>
          <w:color w:val="0070C0"/>
          <w:sz w:val="21"/>
          <w:szCs w:val="21"/>
        </w:rPr>
        <w:t>病院を研究代表機関とする多機関共同研究</w:t>
      </w:r>
      <w:r w:rsidR="00765B05" w:rsidRPr="00091625">
        <w:rPr>
          <w:rFonts w:hint="eastAsia"/>
          <w:color w:val="0070C0"/>
          <w:sz w:val="21"/>
          <w:szCs w:val="21"/>
        </w:rPr>
        <w:t>で</w:t>
      </w:r>
      <w:r w:rsidR="00864AF8" w:rsidRPr="00091625">
        <w:rPr>
          <w:rFonts w:hint="eastAsia"/>
          <w:color w:val="0070C0"/>
          <w:sz w:val="21"/>
          <w:szCs w:val="21"/>
        </w:rPr>
        <w:t>、研究代表者は</w:t>
      </w:r>
      <w:r w:rsidR="00B4242E" w:rsidRPr="00091625">
        <w:rPr>
          <w:rFonts w:hint="eastAsia"/>
          <w:color w:val="0070C0"/>
          <w:sz w:val="21"/>
          <w:szCs w:val="21"/>
        </w:rPr>
        <w:t>○○</w:t>
      </w:r>
      <w:r w:rsidR="00864AF8" w:rsidRPr="00091625">
        <w:rPr>
          <w:rFonts w:hint="eastAsia"/>
          <w:color w:val="0070C0"/>
          <w:sz w:val="21"/>
          <w:szCs w:val="21"/>
        </w:rPr>
        <w:t>病院○○○○、研究事務局は</w:t>
      </w:r>
      <w:r w:rsidR="00B4242E" w:rsidRPr="00091625">
        <w:rPr>
          <w:rFonts w:hint="eastAsia"/>
          <w:color w:val="0070C0"/>
          <w:sz w:val="21"/>
          <w:szCs w:val="21"/>
        </w:rPr>
        <w:t>○○</w:t>
      </w:r>
      <w:r w:rsidR="00864AF8" w:rsidRPr="00091625">
        <w:rPr>
          <w:rFonts w:hint="eastAsia"/>
          <w:color w:val="0070C0"/>
          <w:sz w:val="21"/>
          <w:szCs w:val="21"/>
        </w:rPr>
        <w:t>病院</w:t>
      </w:r>
      <w:r w:rsidR="00B4242E" w:rsidRPr="00091625">
        <w:rPr>
          <w:rFonts w:hint="eastAsia"/>
          <w:color w:val="0070C0"/>
          <w:sz w:val="21"/>
          <w:szCs w:val="21"/>
        </w:rPr>
        <w:t>○○○</w:t>
      </w:r>
      <w:r w:rsidRPr="00091625">
        <w:rPr>
          <w:rFonts w:hint="eastAsia"/>
          <w:color w:val="0070C0"/>
          <w:sz w:val="21"/>
          <w:szCs w:val="21"/>
        </w:rPr>
        <w:t>○</w:t>
      </w:r>
      <w:r w:rsidR="00765B05" w:rsidRPr="00091625">
        <w:rPr>
          <w:rFonts w:hint="eastAsia"/>
          <w:color w:val="0070C0"/>
          <w:sz w:val="21"/>
          <w:szCs w:val="21"/>
        </w:rPr>
        <w:t>で</w:t>
      </w:r>
      <w:r w:rsidR="00864AF8" w:rsidRPr="00091625">
        <w:rPr>
          <w:rFonts w:hint="eastAsia"/>
          <w:color w:val="0070C0"/>
          <w:sz w:val="21"/>
          <w:szCs w:val="21"/>
        </w:rPr>
        <w:t>す。他の参加研究機関は</w:t>
      </w:r>
      <w:r w:rsidR="00B4242E" w:rsidRPr="00091625">
        <w:rPr>
          <w:rFonts w:hint="eastAsia"/>
          <w:color w:val="0070C0"/>
          <w:sz w:val="21"/>
          <w:szCs w:val="21"/>
        </w:rPr>
        <w:t>××</w:t>
      </w:r>
      <w:r w:rsidR="00864AF8" w:rsidRPr="00091625">
        <w:rPr>
          <w:rFonts w:hint="eastAsia"/>
          <w:color w:val="0070C0"/>
          <w:sz w:val="21"/>
          <w:szCs w:val="21"/>
        </w:rPr>
        <w:t>病院（研究</w:t>
      </w:r>
      <w:r w:rsidR="00F31B25" w:rsidRPr="00091625">
        <w:rPr>
          <w:rFonts w:hint="eastAsia"/>
          <w:color w:val="0070C0"/>
          <w:sz w:val="21"/>
          <w:szCs w:val="21"/>
        </w:rPr>
        <w:t>責任</w:t>
      </w:r>
      <w:r w:rsidR="00864AF8" w:rsidRPr="00091625">
        <w:rPr>
          <w:rFonts w:hint="eastAsia"/>
          <w:color w:val="0070C0"/>
          <w:sz w:val="21"/>
          <w:szCs w:val="21"/>
        </w:rPr>
        <w:t>者：</w:t>
      </w:r>
      <w:r w:rsidR="00B4242E" w:rsidRPr="00091625">
        <w:rPr>
          <w:rFonts w:hint="eastAsia"/>
          <w:color w:val="0070C0"/>
          <w:sz w:val="21"/>
          <w:szCs w:val="21"/>
        </w:rPr>
        <w:t>××</w:t>
      </w:r>
      <w:r w:rsidR="00864AF8" w:rsidRPr="00091625">
        <w:rPr>
          <w:rFonts w:hint="eastAsia"/>
          <w:color w:val="0070C0"/>
          <w:sz w:val="21"/>
          <w:szCs w:val="21"/>
        </w:rPr>
        <w:t>）、</w:t>
      </w:r>
      <w:r w:rsidR="00B4242E" w:rsidRPr="00091625">
        <w:rPr>
          <w:rFonts w:cs="メイリオ" w:hint="eastAsia"/>
          <w:color w:val="0070C0"/>
          <w:sz w:val="21"/>
          <w:szCs w:val="21"/>
        </w:rPr>
        <w:t>□□</w:t>
      </w:r>
      <w:r w:rsidR="00864AF8" w:rsidRPr="00091625">
        <w:rPr>
          <w:rFonts w:hint="eastAsia"/>
          <w:color w:val="0070C0"/>
          <w:sz w:val="21"/>
          <w:szCs w:val="21"/>
        </w:rPr>
        <w:t>病院（研究</w:t>
      </w:r>
      <w:r w:rsidR="00F31B25" w:rsidRPr="00091625">
        <w:rPr>
          <w:rFonts w:hint="eastAsia"/>
          <w:color w:val="0070C0"/>
          <w:sz w:val="21"/>
          <w:szCs w:val="21"/>
        </w:rPr>
        <w:t>責任</w:t>
      </w:r>
      <w:r w:rsidR="00864AF8" w:rsidRPr="00091625">
        <w:rPr>
          <w:rFonts w:hint="eastAsia"/>
          <w:color w:val="0070C0"/>
          <w:sz w:val="21"/>
          <w:szCs w:val="21"/>
        </w:rPr>
        <w:t>者：</w:t>
      </w:r>
      <w:r w:rsidR="00B4242E" w:rsidRPr="00091625">
        <w:rPr>
          <w:rFonts w:cs="メイリオ" w:hint="eastAsia"/>
          <w:color w:val="0070C0"/>
          <w:sz w:val="21"/>
          <w:szCs w:val="21"/>
        </w:rPr>
        <w:t>□□</w:t>
      </w:r>
      <w:r w:rsidR="00864AF8" w:rsidRPr="00091625">
        <w:rPr>
          <w:rFonts w:hint="eastAsia"/>
          <w:color w:val="0070C0"/>
          <w:sz w:val="21"/>
          <w:szCs w:val="21"/>
        </w:rPr>
        <w:t>）</w:t>
      </w:r>
      <w:r w:rsidR="00BB7052" w:rsidRPr="00091625">
        <w:rPr>
          <w:rFonts w:hint="eastAsia"/>
          <w:color w:val="0070C0"/>
          <w:sz w:val="21"/>
          <w:szCs w:val="21"/>
        </w:rPr>
        <w:t>で</w:t>
      </w:r>
      <w:r w:rsidR="00864AF8" w:rsidRPr="00091625">
        <w:rPr>
          <w:rFonts w:hint="eastAsia"/>
          <w:color w:val="0070C0"/>
          <w:sz w:val="21"/>
          <w:szCs w:val="21"/>
        </w:rPr>
        <w:t>す。</w:t>
      </w:r>
    </w:p>
    <w:p w14:paraId="03F25B3B" w14:textId="4F2CA092" w:rsidR="008B6498" w:rsidRPr="00091625" w:rsidRDefault="008B6498" w:rsidP="00740FA9">
      <w:pPr>
        <w:ind w:firstLineChars="100" w:firstLine="210"/>
        <w:rPr>
          <w:color w:val="0070C0"/>
          <w:sz w:val="21"/>
          <w:szCs w:val="21"/>
        </w:rPr>
      </w:pPr>
      <w:r w:rsidRPr="00091625">
        <w:rPr>
          <w:rFonts w:cs="Times New Roman"/>
          <w:color w:val="0070C0"/>
          <w:kern w:val="0"/>
          <w:sz w:val="21"/>
          <w:szCs w:val="21"/>
        </w:rPr>
        <w:t>2020</w:t>
      </w:r>
      <w:r w:rsidRPr="00091625">
        <w:rPr>
          <w:rFonts w:cs="Times New Roman" w:hint="eastAsia"/>
          <w:color w:val="0070C0"/>
          <w:kern w:val="0"/>
          <w:sz w:val="21"/>
          <w:szCs w:val="21"/>
        </w:rPr>
        <w:t>年</w:t>
      </w:r>
      <w:r w:rsidRPr="00091625">
        <w:rPr>
          <w:rFonts w:cs="Times New Roman"/>
          <w:color w:val="0070C0"/>
          <w:kern w:val="0"/>
          <w:sz w:val="21"/>
          <w:szCs w:val="21"/>
        </w:rPr>
        <w:t>1</w:t>
      </w:r>
      <w:r w:rsidRPr="00091625">
        <w:rPr>
          <w:rFonts w:cs="Times New Roman" w:hint="eastAsia"/>
          <w:color w:val="0070C0"/>
          <w:kern w:val="0"/>
          <w:sz w:val="21"/>
          <w:szCs w:val="21"/>
        </w:rPr>
        <w:t>月</w:t>
      </w:r>
      <w:r w:rsidRPr="00091625">
        <w:rPr>
          <w:rFonts w:cs="Times New Roman"/>
          <w:color w:val="0070C0"/>
          <w:kern w:val="0"/>
          <w:sz w:val="21"/>
          <w:szCs w:val="21"/>
        </w:rPr>
        <w:t>1</w:t>
      </w:r>
      <w:r w:rsidRPr="00091625">
        <w:rPr>
          <w:rFonts w:cs="Times New Roman" w:hint="eastAsia"/>
          <w:color w:val="0070C0"/>
          <w:kern w:val="0"/>
          <w:sz w:val="21"/>
          <w:szCs w:val="21"/>
        </w:rPr>
        <w:t>日から</w:t>
      </w:r>
      <w:r w:rsidRPr="00091625">
        <w:rPr>
          <w:rFonts w:cs="Times New Roman"/>
          <w:color w:val="0070C0"/>
          <w:kern w:val="0"/>
          <w:sz w:val="21"/>
          <w:szCs w:val="21"/>
        </w:rPr>
        <w:t>2021</w:t>
      </w:r>
      <w:r w:rsidRPr="00091625">
        <w:rPr>
          <w:rFonts w:cs="Times New Roman" w:hint="eastAsia"/>
          <w:color w:val="0070C0"/>
          <w:kern w:val="0"/>
          <w:sz w:val="21"/>
          <w:szCs w:val="21"/>
        </w:rPr>
        <w:t>年</w:t>
      </w:r>
      <w:r w:rsidRPr="00091625">
        <w:rPr>
          <w:rFonts w:cs="Times New Roman"/>
          <w:color w:val="0070C0"/>
          <w:kern w:val="0"/>
          <w:sz w:val="21"/>
          <w:szCs w:val="21"/>
        </w:rPr>
        <w:t>12</w:t>
      </w:r>
      <w:r w:rsidRPr="00091625">
        <w:rPr>
          <w:rFonts w:cs="Times New Roman" w:hint="eastAsia"/>
          <w:color w:val="0070C0"/>
          <w:kern w:val="0"/>
          <w:sz w:val="21"/>
          <w:szCs w:val="21"/>
        </w:rPr>
        <w:t>月</w:t>
      </w:r>
      <w:r w:rsidRPr="00091625">
        <w:rPr>
          <w:rFonts w:cs="Times New Roman"/>
          <w:color w:val="0070C0"/>
          <w:kern w:val="0"/>
          <w:sz w:val="21"/>
          <w:szCs w:val="21"/>
        </w:rPr>
        <w:t>31</w:t>
      </w:r>
      <w:r w:rsidRPr="00091625">
        <w:rPr>
          <w:rFonts w:cs="Times New Roman" w:hint="eastAsia"/>
          <w:color w:val="0070C0"/>
          <w:kern w:val="0"/>
          <w:sz w:val="21"/>
          <w:szCs w:val="21"/>
        </w:rPr>
        <w:t>日まで</w:t>
      </w:r>
      <w:r w:rsidRPr="00091625">
        <w:rPr>
          <w:rFonts w:hint="eastAsia"/>
          <w:color w:val="0070C0"/>
          <w:sz w:val="21"/>
          <w:szCs w:val="21"/>
        </w:rPr>
        <w:t>に</w:t>
      </w:r>
      <w:r w:rsidR="00B4242E" w:rsidRPr="00091625">
        <w:rPr>
          <w:rFonts w:cs="Times New Roman" w:hint="eastAsia"/>
          <w:color w:val="0070C0"/>
          <w:kern w:val="0"/>
          <w:sz w:val="21"/>
          <w:szCs w:val="21"/>
        </w:rPr>
        <w:t>○○病院○○科、××病院××科で</w:t>
      </w:r>
      <w:r w:rsidRPr="00091625">
        <w:rPr>
          <w:rFonts w:hint="eastAsia"/>
          <w:color w:val="0070C0"/>
          <w:sz w:val="21"/>
          <w:szCs w:val="21"/>
        </w:rPr>
        <w:t>、○○を受けられた患者さんの○○などを×××解析し、○○と××についての検討を行います。</w:t>
      </w:r>
    </w:p>
    <w:p w14:paraId="03A29B30" w14:textId="77777777" w:rsidR="0051145E" w:rsidRPr="00091625" w:rsidRDefault="0051145E" w:rsidP="00740FA9">
      <w:pPr>
        <w:ind w:firstLineChars="100" w:firstLine="210"/>
        <w:rPr>
          <w:color w:val="0070C0"/>
          <w:sz w:val="21"/>
          <w:szCs w:val="21"/>
        </w:rPr>
      </w:pPr>
      <w:r w:rsidRPr="00091625">
        <w:rPr>
          <w:rFonts w:hint="eastAsia"/>
          <w:color w:val="0070C0"/>
          <w:sz w:val="21"/>
          <w:szCs w:val="21"/>
        </w:rPr>
        <w:t>研究実施期間</w:t>
      </w:r>
      <w:r w:rsidR="008B6498" w:rsidRPr="00091625">
        <w:rPr>
          <w:rFonts w:hint="eastAsia"/>
          <w:color w:val="0070C0"/>
          <w:sz w:val="21"/>
          <w:szCs w:val="21"/>
        </w:rPr>
        <w:t>は実施許可日から</w:t>
      </w:r>
      <w:r w:rsidR="008B6498" w:rsidRPr="00091625">
        <w:rPr>
          <w:color w:val="0070C0"/>
          <w:sz w:val="21"/>
          <w:szCs w:val="21"/>
        </w:rPr>
        <w:t>20</w:t>
      </w:r>
      <w:bookmarkStart w:id="24" w:name="_Hlk96594767"/>
      <w:r w:rsidR="008B6498" w:rsidRPr="00091625">
        <w:rPr>
          <w:color w:val="0070C0"/>
          <w:sz w:val="21"/>
          <w:szCs w:val="21"/>
        </w:rPr>
        <w:t>XX</w:t>
      </w:r>
      <w:bookmarkEnd w:id="24"/>
      <w:r w:rsidR="008B6498" w:rsidRPr="00091625">
        <w:rPr>
          <w:rFonts w:hint="eastAsia"/>
          <w:color w:val="0070C0"/>
          <w:sz w:val="21"/>
          <w:szCs w:val="21"/>
        </w:rPr>
        <w:t>年</w:t>
      </w:r>
      <w:r w:rsidR="008B6498" w:rsidRPr="00091625">
        <w:rPr>
          <w:color w:val="0070C0"/>
          <w:sz w:val="21"/>
          <w:szCs w:val="21"/>
        </w:rPr>
        <w:t>XX</w:t>
      </w:r>
      <w:r w:rsidR="008B6498" w:rsidRPr="00091625">
        <w:rPr>
          <w:rFonts w:hint="eastAsia"/>
          <w:color w:val="0070C0"/>
          <w:sz w:val="21"/>
          <w:szCs w:val="21"/>
        </w:rPr>
        <w:t>月</w:t>
      </w:r>
      <w:r w:rsidR="008B6498" w:rsidRPr="00091625">
        <w:rPr>
          <w:color w:val="0070C0"/>
          <w:sz w:val="21"/>
          <w:szCs w:val="21"/>
        </w:rPr>
        <w:t>XX</w:t>
      </w:r>
      <w:r w:rsidR="008B6498" w:rsidRPr="00091625">
        <w:rPr>
          <w:rFonts w:hint="eastAsia"/>
          <w:color w:val="0070C0"/>
          <w:sz w:val="21"/>
          <w:szCs w:val="21"/>
        </w:rPr>
        <w:t>日までです。</w:t>
      </w:r>
    </w:p>
    <w:p w14:paraId="10282F1F" w14:textId="205C902A" w:rsidR="0051145E" w:rsidRPr="00091625" w:rsidRDefault="0051145E" w:rsidP="00740FA9">
      <w:pPr>
        <w:rPr>
          <w:color w:val="0070C0"/>
          <w:sz w:val="21"/>
          <w:szCs w:val="21"/>
        </w:rPr>
      </w:pPr>
    </w:p>
    <w:p w14:paraId="4CBEEF8E" w14:textId="3E2EF936" w:rsidR="008F17C3" w:rsidRPr="00832D58" w:rsidRDefault="008F17C3" w:rsidP="008F17C3">
      <w:pPr>
        <w:rPr>
          <w:rFonts w:cs="Times New Roman"/>
          <w:color w:val="FF0000"/>
          <w:kern w:val="0"/>
          <w:sz w:val="21"/>
          <w:szCs w:val="21"/>
        </w:rPr>
      </w:pPr>
      <w:bookmarkStart w:id="25" w:name="_Hlk100051867"/>
      <w:r w:rsidRPr="00832D58">
        <w:rPr>
          <w:rFonts w:cs="Times New Roman" w:hint="eastAsia"/>
          <w:color w:val="FF0000"/>
          <w:kern w:val="0"/>
          <w:sz w:val="21"/>
          <w:szCs w:val="21"/>
        </w:rPr>
        <w:t>利益相反なし）</w:t>
      </w:r>
    </w:p>
    <w:p w14:paraId="53F8EAFC" w14:textId="6F8659B8" w:rsidR="008F17C3" w:rsidRPr="00832D58" w:rsidRDefault="00F8366C" w:rsidP="008F17C3">
      <w:pPr>
        <w:ind w:firstLineChars="100" w:firstLine="210"/>
        <w:rPr>
          <w:rFonts w:cs="Times New Roman"/>
          <w:color w:val="0070C0"/>
          <w:kern w:val="0"/>
          <w:sz w:val="21"/>
          <w:szCs w:val="21"/>
        </w:rPr>
      </w:pPr>
      <w:r>
        <w:rPr>
          <w:rFonts w:cs="Times New Roman" w:hint="eastAsia"/>
          <w:color w:val="0070C0"/>
          <w:kern w:val="0"/>
          <w:sz w:val="21"/>
          <w:szCs w:val="21"/>
        </w:rPr>
        <w:t>この研究</w:t>
      </w:r>
      <w:r w:rsidR="008F17C3" w:rsidRPr="00832D58">
        <w:rPr>
          <w:rFonts w:cs="Times New Roman" w:hint="eastAsia"/>
          <w:color w:val="0070C0"/>
          <w:kern w:val="0"/>
          <w:sz w:val="21"/>
          <w:szCs w:val="21"/>
        </w:rPr>
        <w:t>は、</w:t>
      </w:r>
      <w:r w:rsidR="00C036D1" w:rsidRPr="00832D58">
        <w:rPr>
          <w:rFonts w:cs="Times New Roman" w:hint="eastAsia"/>
          <w:color w:val="0070C0"/>
          <w:kern w:val="0"/>
          <w:sz w:val="21"/>
          <w:szCs w:val="21"/>
        </w:rPr>
        <w:t>外部機関との</w:t>
      </w:r>
      <w:r w:rsidR="008F17C3" w:rsidRPr="00832D58">
        <w:rPr>
          <w:rFonts w:cs="Times New Roman" w:hint="eastAsia"/>
          <w:color w:val="0070C0"/>
          <w:kern w:val="0"/>
          <w:sz w:val="21"/>
          <w:szCs w:val="21"/>
        </w:rPr>
        <w:t>利益相反はありません。</w:t>
      </w:r>
    </w:p>
    <w:p w14:paraId="0F5B9B91" w14:textId="77777777" w:rsidR="008F17C3" w:rsidRPr="00832D58" w:rsidRDefault="008F17C3" w:rsidP="008F17C3">
      <w:pPr>
        <w:rPr>
          <w:rFonts w:cs="Times New Roman"/>
          <w:color w:val="4BACC6"/>
          <w:kern w:val="0"/>
          <w:sz w:val="21"/>
          <w:szCs w:val="21"/>
        </w:rPr>
      </w:pPr>
    </w:p>
    <w:p w14:paraId="20E59547" w14:textId="7EE3199E" w:rsidR="008F17C3" w:rsidRPr="00832D58" w:rsidRDefault="008F17C3" w:rsidP="008F17C3">
      <w:pPr>
        <w:rPr>
          <w:rFonts w:cs="Times New Roman"/>
          <w:color w:val="FF0000"/>
          <w:kern w:val="0"/>
          <w:sz w:val="21"/>
          <w:szCs w:val="21"/>
        </w:rPr>
      </w:pPr>
      <w:r w:rsidRPr="00832D58">
        <w:rPr>
          <w:rFonts w:cs="Times New Roman" w:hint="eastAsia"/>
          <w:color w:val="FF0000"/>
          <w:kern w:val="0"/>
          <w:sz w:val="21"/>
          <w:szCs w:val="21"/>
        </w:rPr>
        <w:t>利益相反あり）</w:t>
      </w:r>
    </w:p>
    <w:p w14:paraId="5A781939" w14:textId="5BEBC23A" w:rsidR="008F17C3" w:rsidRPr="00832D58" w:rsidRDefault="00F8366C" w:rsidP="008F17C3">
      <w:pPr>
        <w:pStyle w:val="a5"/>
        <w:ind w:left="0" w:firstLineChars="100" w:firstLine="210"/>
        <w:jc w:val="both"/>
        <w:rPr>
          <w:rFonts w:ascii="Times New Roman" w:eastAsia="ＭＳ 明朝" w:hAnsi="Times New Roman"/>
          <w:color w:val="0070C0"/>
          <w:sz w:val="21"/>
          <w:szCs w:val="21"/>
          <w:lang w:eastAsia="ja-JP"/>
        </w:rPr>
      </w:pPr>
      <w:r>
        <w:rPr>
          <w:rFonts w:ascii="Times New Roman" w:eastAsia="ＭＳ 明朝" w:hAnsi="Times New Roman" w:hint="eastAsia"/>
          <w:color w:val="0070C0"/>
          <w:sz w:val="21"/>
          <w:szCs w:val="21"/>
          <w:lang w:eastAsia="ja-JP"/>
        </w:rPr>
        <w:t>この研究</w:t>
      </w:r>
      <w:r w:rsidR="008F17C3" w:rsidRPr="00832D58">
        <w:rPr>
          <w:rFonts w:ascii="Times New Roman" w:eastAsia="ＭＳ 明朝" w:hAnsi="Times New Roman" w:hint="eastAsia"/>
          <w:color w:val="0070C0"/>
          <w:sz w:val="21"/>
          <w:szCs w:val="21"/>
          <w:lang w:eastAsia="ja-JP"/>
        </w:rPr>
        <w:t>は、</w:t>
      </w:r>
      <w:bookmarkStart w:id="26" w:name="_Hlk100327335"/>
      <w:bookmarkStart w:id="27" w:name="_Hlk100327364"/>
      <w:r w:rsidR="00C036D1" w:rsidRPr="00832D58">
        <w:rPr>
          <w:rFonts w:ascii="Times New Roman" w:eastAsia="ＭＳ 明朝" w:hAnsi="Times New Roman" w:hint="eastAsia"/>
          <w:color w:val="0070C0"/>
          <w:sz w:val="21"/>
          <w:szCs w:val="21"/>
          <w:lang w:eastAsia="ja-JP"/>
        </w:rPr>
        <w:t>◯</w:t>
      </w:r>
      <w:r w:rsidR="00EA6B8C" w:rsidRPr="00832D58">
        <w:rPr>
          <w:rFonts w:ascii="Times New Roman" w:eastAsia="ＭＳ 明朝" w:hAnsi="Times New Roman" w:hint="eastAsia"/>
          <w:color w:val="0070C0"/>
          <w:sz w:val="21"/>
          <w:szCs w:val="21"/>
          <w:lang w:eastAsia="ja-JP"/>
        </w:rPr>
        <w:t>◯</w:t>
      </w:r>
      <w:r w:rsidR="00C036D1" w:rsidRPr="00832D58">
        <w:rPr>
          <w:rFonts w:ascii="Times New Roman" w:eastAsia="ＭＳ 明朝" w:hAnsi="Times New Roman" w:hint="eastAsia"/>
          <w:color w:val="0070C0"/>
          <w:sz w:val="21"/>
          <w:szCs w:val="21"/>
          <w:lang w:eastAsia="ja-JP"/>
        </w:rPr>
        <w:t>会社から</w:t>
      </w:r>
      <w:bookmarkEnd w:id="26"/>
      <w:r w:rsidR="00C036D1" w:rsidRPr="00832D58">
        <w:rPr>
          <w:rFonts w:ascii="ＭＳ 明朝" w:eastAsia="ＭＳ 明朝" w:hAnsi="ＭＳ 明朝" w:hint="eastAsia"/>
          <w:color w:val="0070C0"/>
          <w:sz w:val="21"/>
          <w:szCs w:val="21"/>
          <w:lang w:eastAsia="ja-JP"/>
        </w:rPr>
        <w:t>××</w:t>
      </w:r>
      <w:r w:rsidR="00C036D1" w:rsidRPr="00832D58">
        <w:rPr>
          <w:rFonts w:ascii="Times New Roman" w:eastAsia="ＭＳ 明朝" w:hAnsi="Times New Roman" w:hint="eastAsia"/>
          <w:color w:val="FF0000"/>
          <w:sz w:val="21"/>
          <w:szCs w:val="21"/>
          <w:lang w:val="x-none" w:eastAsia="ja-JP"/>
        </w:rPr>
        <w:t>（具体的な利益相反）</w:t>
      </w:r>
      <w:bookmarkEnd w:id="27"/>
      <w:r w:rsidR="00C036D1" w:rsidRPr="00832D58">
        <w:rPr>
          <w:rFonts w:ascii="Times New Roman" w:eastAsia="ＭＳ 明朝" w:hAnsi="Times New Roman" w:hint="eastAsia"/>
          <w:color w:val="0070C0"/>
          <w:sz w:val="21"/>
          <w:szCs w:val="21"/>
          <w:lang w:eastAsia="ja-JP"/>
        </w:rPr>
        <w:t>の</w:t>
      </w:r>
      <w:r w:rsidR="008F17C3" w:rsidRPr="00832D58">
        <w:rPr>
          <w:rFonts w:ascii="Times New Roman" w:eastAsia="ＭＳ 明朝" w:hAnsi="Times New Roman" w:hint="eastAsia"/>
          <w:color w:val="0070C0"/>
          <w:sz w:val="21"/>
          <w:szCs w:val="21"/>
          <w:lang w:eastAsia="ja-JP"/>
        </w:rPr>
        <w:t>提供</w:t>
      </w:r>
      <w:r w:rsidR="00A46367">
        <w:rPr>
          <w:rFonts w:ascii="Times New Roman" w:eastAsia="ＭＳ 明朝" w:hAnsi="Times New Roman" w:hint="eastAsia"/>
          <w:color w:val="0070C0"/>
          <w:sz w:val="21"/>
          <w:szCs w:val="21"/>
          <w:lang w:eastAsia="ja-JP"/>
        </w:rPr>
        <w:t>など</w:t>
      </w:r>
      <w:r w:rsidR="008F17C3" w:rsidRPr="00832D58">
        <w:rPr>
          <w:rFonts w:ascii="Times New Roman" w:eastAsia="ＭＳ 明朝" w:hAnsi="Times New Roman" w:hint="eastAsia"/>
          <w:color w:val="0070C0"/>
          <w:sz w:val="21"/>
          <w:szCs w:val="21"/>
          <w:lang w:eastAsia="ja-JP"/>
        </w:rPr>
        <w:t>を受けて</w:t>
      </w:r>
      <w:r w:rsidR="00765B05" w:rsidRPr="00832D58">
        <w:rPr>
          <w:rFonts w:ascii="Times New Roman" w:eastAsia="ＭＳ 明朝" w:hAnsi="Times New Roman" w:hint="eastAsia"/>
          <w:color w:val="0070C0"/>
          <w:sz w:val="21"/>
          <w:szCs w:val="21"/>
          <w:lang w:eastAsia="ja-JP"/>
        </w:rPr>
        <w:t>い</w:t>
      </w:r>
      <w:r w:rsidR="00C036D1" w:rsidRPr="00832D58">
        <w:rPr>
          <w:rFonts w:ascii="Times New Roman" w:eastAsia="ＭＳ 明朝" w:hAnsi="Times New Roman" w:hint="eastAsia"/>
          <w:color w:val="0070C0"/>
          <w:sz w:val="21"/>
          <w:szCs w:val="21"/>
          <w:lang w:eastAsia="ja-JP"/>
        </w:rPr>
        <w:t>ます</w:t>
      </w:r>
      <w:r w:rsidR="008F17C3" w:rsidRPr="00832D58">
        <w:rPr>
          <w:rFonts w:ascii="Times New Roman" w:eastAsia="ＭＳ 明朝" w:hAnsi="Times New Roman" w:hint="eastAsia"/>
          <w:color w:val="0070C0"/>
          <w:sz w:val="21"/>
          <w:szCs w:val="21"/>
          <w:lang w:eastAsia="ja-JP"/>
        </w:rPr>
        <w:t>が、</w:t>
      </w:r>
      <w:r w:rsidR="00DB524B" w:rsidRPr="00DB524B">
        <w:rPr>
          <w:rFonts w:ascii="Times New Roman" w:eastAsia="ＭＳ 明朝" w:hAnsi="Times New Roman"/>
          <w:color w:val="0070C0"/>
          <w:sz w:val="21"/>
          <w:szCs w:val="21"/>
          <w:lang w:eastAsia="ja-JP"/>
        </w:rPr>
        <w:t>この研究の結果に影響を及ぼすことがないように、</w:t>
      </w:r>
      <w:r w:rsidR="008F17C3" w:rsidRPr="00832D58">
        <w:rPr>
          <w:rFonts w:ascii="Times New Roman" w:eastAsia="ＭＳ 明朝" w:hAnsi="Times New Roman" w:hint="eastAsia"/>
          <w:color w:val="0070C0"/>
          <w:sz w:val="21"/>
          <w:szCs w:val="21"/>
          <w:lang w:eastAsia="ja-JP"/>
        </w:rPr>
        <w:t>研究の透明性、公正性および信頼性を確保し研究を実施します。</w:t>
      </w:r>
    </w:p>
    <w:p w14:paraId="2D51B71F" w14:textId="77777777" w:rsidR="00074754" w:rsidRPr="00D83410" w:rsidRDefault="00074754" w:rsidP="00074754">
      <w:pPr>
        <w:pStyle w:val="a5"/>
        <w:ind w:left="0"/>
        <w:jc w:val="both"/>
        <w:rPr>
          <w:rFonts w:ascii="Times New Roman" w:eastAsia="ＭＳ 明朝" w:hAnsi="Times New Roman"/>
          <w:color w:val="0070C0"/>
          <w:sz w:val="21"/>
          <w:szCs w:val="21"/>
          <w:lang w:eastAsia="ja-JP"/>
        </w:rPr>
      </w:pPr>
    </w:p>
    <w:p w14:paraId="32EAE439" w14:textId="77777777" w:rsidR="00074754" w:rsidRPr="00D83410" w:rsidRDefault="00074754" w:rsidP="00074754">
      <w:pPr>
        <w:jc w:val="left"/>
        <w:rPr>
          <w:rFonts w:cs="Times New Roman"/>
          <w:color w:val="FF0000"/>
          <w:kern w:val="0"/>
          <w:sz w:val="21"/>
          <w:szCs w:val="21"/>
        </w:rPr>
      </w:pPr>
      <w:r w:rsidRPr="00D83410">
        <w:rPr>
          <w:rFonts w:cs="Times New Roman" w:hint="eastAsia"/>
          <w:color w:val="FF0000"/>
          <w:kern w:val="0"/>
          <w:sz w:val="21"/>
          <w:szCs w:val="21"/>
        </w:rPr>
        <w:t>利益相反がある研究者が参加する場合）</w:t>
      </w:r>
    </w:p>
    <w:p w14:paraId="78422EE1" w14:textId="1D07EDFE" w:rsidR="00074754" w:rsidRPr="00D83410" w:rsidRDefault="00074754" w:rsidP="00074754">
      <w:pPr>
        <w:ind w:firstLineChars="100" w:firstLine="210"/>
        <w:rPr>
          <w:rFonts w:cs="Times New Roman"/>
          <w:color w:val="0070C0"/>
          <w:kern w:val="0"/>
          <w:sz w:val="21"/>
          <w:szCs w:val="21"/>
        </w:rPr>
      </w:pPr>
      <w:r w:rsidRPr="00D83410">
        <w:rPr>
          <w:rFonts w:cs="Times New Roman" w:hint="eastAsia"/>
          <w:color w:val="0070C0"/>
          <w:kern w:val="0"/>
          <w:sz w:val="21"/>
          <w:szCs w:val="21"/>
        </w:rPr>
        <w:t>この研究には、利益相反のある研究者が参加していますが、</w:t>
      </w:r>
      <w:r w:rsidR="00DB524B" w:rsidRPr="00DB524B">
        <w:rPr>
          <w:rFonts w:cs="Times New Roman"/>
          <w:color w:val="0070C0"/>
          <w:kern w:val="0"/>
          <w:sz w:val="21"/>
          <w:szCs w:val="21"/>
        </w:rPr>
        <w:t>この研究の結果に影響を及ぼすことがないように、</w:t>
      </w:r>
      <w:r w:rsidRPr="00D83410">
        <w:rPr>
          <w:rFonts w:cs="Times New Roman" w:hint="eastAsia"/>
          <w:color w:val="0070C0"/>
          <w:kern w:val="0"/>
          <w:sz w:val="21"/>
          <w:szCs w:val="21"/>
        </w:rPr>
        <w:t>研究の透明性、公正性および信頼性を確保し研究を実施します。</w:t>
      </w:r>
    </w:p>
    <w:p w14:paraId="1E0D5537" w14:textId="77777777" w:rsidR="00074754" w:rsidRPr="00D83410" w:rsidRDefault="00074754" w:rsidP="00074754">
      <w:pPr>
        <w:rPr>
          <w:color w:val="0070C0"/>
          <w:sz w:val="21"/>
          <w:szCs w:val="21"/>
        </w:rPr>
      </w:pPr>
    </w:p>
    <w:bookmarkEnd w:id="25"/>
    <w:p w14:paraId="70A471F4" w14:textId="77777777" w:rsidR="008B6498" w:rsidRPr="00091625" w:rsidRDefault="00740FA9" w:rsidP="00740FA9">
      <w:pPr>
        <w:rPr>
          <w:b/>
          <w:sz w:val="21"/>
          <w:szCs w:val="21"/>
        </w:rPr>
      </w:pPr>
      <w:r w:rsidRPr="00091625">
        <w:rPr>
          <w:b/>
          <w:sz w:val="21"/>
          <w:szCs w:val="21"/>
        </w:rPr>
        <w:t>4</w:t>
      </w:r>
      <w:r w:rsidR="008B6498" w:rsidRPr="00091625">
        <w:rPr>
          <w:b/>
          <w:sz w:val="21"/>
          <w:szCs w:val="21"/>
        </w:rPr>
        <w:t xml:space="preserve">. </w:t>
      </w:r>
      <w:r w:rsidR="008B6498" w:rsidRPr="00091625">
        <w:rPr>
          <w:rFonts w:hint="eastAsia"/>
          <w:b/>
          <w:sz w:val="21"/>
          <w:szCs w:val="21"/>
        </w:rPr>
        <w:t>研究に用いる試料・情報</w:t>
      </w:r>
    </w:p>
    <w:tbl>
      <w:tblPr>
        <w:tblStyle w:val="a4"/>
        <w:tblW w:w="5000" w:type="pct"/>
        <w:tblLook w:val="04A0" w:firstRow="1" w:lastRow="0" w:firstColumn="1" w:lastColumn="0" w:noHBand="0" w:noVBand="1"/>
      </w:tblPr>
      <w:tblGrid>
        <w:gridCol w:w="10194"/>
      </w:tblGrid>
      <w:tr w:rsidR="008B6498" w:rsidRPr="00091625" w14:paraId="7E4F0244" w14:textId="77777777" w:rsidTr="008F17C3">
        <w:tc>
          <w:tcPr>
            <w:tcW w:w="5000" w:type="pct"/>
            <w:tcBorders>
              <w:top w:val="single" w:sz="4" w:space="0" w:color="FF0000"/>
              <w:left w:val="single" w:sz="4" w:space="0" w:color="FF0000"/>
              <w:bottom w:val="single" w:sz="4" w:space="0" w:color="FF0000"/>
              <w:right w:val="single" w:sz="4" w:space="0" w:color="FF0000"/>
            </w:tcBorders>
          </w:tcPr>
          <w:p w14:paraId="21C67C42" w14:textId="5E9AF7D5" w:rsidR="008B6498" w:rsidRDefault="008B6498" w:rsidP="006E6FF1">
            <w:pPr>
              <w:pStyle w:val="a3"/>
              <w:numPr>
                <w:ilvl w:val="0"/>
                <w:numId w:val="1"/>
              </w:numPr>
              <w:overflowPunct w:val="0"/>
              <w:ind w:leftChars="0"/>
              <w:textAlignment w:val="baseline"/>
              <w:rPr>
                <w:rFonts w:ascii="Times New Roman" w:hAnsi="Times New Roman" w:cs="ＭＳ 明朝"/>
                <w:color w:val="FF0000"/>
                <w:szCs w:val="21"/>
              </w:rPr>
            </w:pPr>
            <w:r w:rsidRPr="00091625">
              <w:rPr>
                <w:rFonts w:ascii="Times New Roman" w:hAnsi="Times New Roman" w:cs="ＭＳ 明朝" w:hint="eastAsia"/>
                <w:color w:val="FF0000"/>
                <w:szCs w:val="21"/>
              </w:rPr>
              <w:t>研究計画書の評価項目から研究対象者がイメージしやすい主要なものをいくつか記載し、最後に「</w:t>
            </w:r>
            <w:r w:rsidR="00A46367">
              <w:rPr>
                <w:rFonts w:ascii="Times New Roman" w:hAnsi="Times New Roman" w:cs="ＭＳ 明朝" w:hint="eastAsia"/>
                <w:color w:val="FF0000"/>
                <w:szCs w:val="21"/>
              </w:rPr>
              <w:t>など</w:t>
            </w:r>
            <w:r w:rsidRPr="00091625">
              <w:rPr>
                <w:rFonts w:ascii="Times New Roman" w:hAnsi="Times New Roman" w:cs="ＭＳ 明朝" w:hint="eastAsia"/>
                <w:color w:val="FF0000"/>
                <w:szCs w:val="21"/>
              </w:rPr>
              <w:t>」をつけること。</w:t>
            </w:r>
          </w:p>
          <w:p w14:paraId="6FB49898" w14:textId="68E54012" w:rsidR="000E1AE7" w:rsidRPr="00B01FC6" w:rsidRDefault="004E43F8" w:rsidP="00B01FC6">
            <w:pPr>
              <w:pStyle w:val="a3"/>
              <w:numPr>
                <w:ilvl w:val="0"/>
                <w:numId w:val="1"/>
              </w:numPr>
              <w:overflowPunct w:val="0"/>
              <w:ind w:leftChars="0"/>
              <w:textAlignment w:val="baseline"/>
              <w:rPr>
                <w:rFonts w:ascii="Times New Roman" w:hAnsi="Times New Roman" w:cs="ＭＳ 明朝"/>
                <w:color w:val="FF0000"/>
                <w:szCs w:val="21"/>
              </w:rPr>
            </w:pPr>
            <w:r>
              <w:rPr>
                <w:rFonts w:ascii="Times New Roman" w:hAnsi="Times New Roman" w:cs="ＭＳ 明朝" w:hint="eastAsia"/>
                <w:color w:val="FF0000"/>
                <w:szCs w:val="21"/>
              </w:rPr>
              <w:t>試料・情報の保管の方法を記載すること。</w:t>
            </w:r>
          </w:p>
        </w:tc>
      </w:tr>
    </w:tbl>
    <w:p w14:paraId="3816DF11" w14:textId="77777777" w:rsidR="0051145E" w:rsidRPr="00091625" w:rsidRDefault="0051145E" w:rsidP="00740FA9">
      <w:pPr>
        <w:ind w:firstLineChars="100" w:firstLine="210"/>
        <w:rPr>
          <w:color w:val="0070C0"/>
          <w:sz w:val="21"/>
          <w:szCs w:val="21"/>
        </w:rPr>
      </w:pPr>
      <w:r w:rsidRPr="00091625">
        <w:rPr>
          <w:rFonts w:hint="eastAsia"/>
          <w:color w:val="0070C0"/>
          <w:sz w:val="21"/>
          <w:szCs w:val="21"/>
        </w:rPr>
        <w:t>この研究は、患者さんの以下の試料・情報を用いて行われます</w:t>
      </w:r>
      <w:r w:rsidR="00C35738" w:rsidRPr="00091625">
        <w:rPr>
          <w:rFonts w:hint="eastAsia"/>
          <w:color w:val="0070C0"/>
          <w:sz w:val="21"/>
          <w:szCs w:val="21"/>
        </w:rPr>
        <w:t>。</w:t>
      </w:r>
    </w:p>
    <w:p w14:paraId="60786C76" w14:textId="1C9A281B" w:rsidR="0051145E" w:rsidRPr="00091625" w:rsidRDefault="0051145E" w:rsidP="005D5980">
      <w:pPr>
        <w:ind w:leftChars="200" w:left="400"/>
        <w:rPr>
          <w:color w:val="0070C0"/>
          <w:sz w:val="21"/>
          <w:szCs w:val="21"/>
        </w:rPr>
      </w:pPr>
      <w:r w:rsidRPr="00091625">
        <w:rPr>
          <w:rFonts w:hint="eastAsia"/>
          <w:color w:val="0070C0"/>
          <w:sz w:val="21"/>
          <w:szCs w:val="21"/>
        </w:rPr>
        <w:t>試料：血液、手術時に切除した○○組織</w:t>
      </w:r>
      <w:r w:rsidR="00A46367">
        <w:rPr>
          <w:rFonts w:hint="eastAsia"/>
          <w:color w:val="0070C0"/>
          <w:sz w:val="21"/>
          <w:szCs w:val="21"/>
        </w:rPr>
        <w:t>など</w:t>
      </w:r>
      <w:r w:rsidRPr="00091625">
        <w:rPr>
          <w:rFonts w:hint="eastAsia"/>
          <w:color w:val="FF0000"/>
          <w:sz w:val="21"/>
          <w:szCs w:val="21"/>
        </w:rPr>
        <w:t>（試料を用いない場合は、</w:t>
      </w:r>
      <w:r w:rsidR="008B6498" w:rsidRPr="00091625">
        <w:rPr>
          <w:rFonts w:hint="eastAsia"/>
          <w:color w:val="FF0000"/>
          <w:sz w:val="21"/>
          <w:szCs w:val="21"/>
        </w:rPr>
        <w:t>「</w:t>
      </w:r>
      <w:r w:rsidRPr="00091625">
        <w:rPr>
          <w:rFonts w:hint="eastAsia"/>
          <w:color w:val="FF0000"/>
          <w:sz w:val="21"/>
          <w:szCs w:val="21"/>
        </w:rPr>
        <w:t>なし</w:t>
      </w:r>
      <w:r w:rsidR="008B6498" w:rsidRPr="00091625">
        <w:rPr>
          <w:rFonts w:hint="eastAsia"/>
          <w:color w:val="FF0000"/>
          <w:sz w:val="21"/>
          <w:szCs w:val="21"/>
        </w:rPr>
        <w:t>」</w:t>
      </w:r>
      <w:r w:rsidRPr="00091625">
        <w:rPr>
          <w:rFonts w:hint="eastAsia"/>
          <w:color w:val="FF0000"/>
          <w:sz w:val="21"/>
          <w:szCs w:val="21"/>
        </w:rPr>
        <w:t>と記載</w:t>
      </w:r>
      <w:r w:rsidR="008B6498" w:rsidRPr="00091625">
        <w:rPr>
          <w:rFonts w:hint="eastAsia"/>
          <w:color w:val="FF0000"/>
          <w:sz w:val="21"/>
          <w:szCs w:val="21"/>
        </w:rPr>
        <w:t>）</w:t>
      </w:r>
    </w:p>
    <w:p w14:paraId="06E5CA2E" w14:textId="0E03948D" w:rsidR="0051145E" w:rsidRDefault="0051145E" w:rsidP="005D5980">
      <w:pPr>
        <w:ind w:leftChars="200" w:left="400"/>
        <w:rPr>
          <w:color w:val="0070C0"/>
          <w:sz w:val="21"/>
          <w:szCs w:val="21"/>
        </w:rPr>
      </w:pPr>
      <w:r w:rsidRPr="00091625">
        <w:rPr>
          <w:rFonts w:hint="eastAsia"/>
          <w:color w:val="0070C0"/>
          <w:sz w:val="21"/>
          <w:szCs w:val="21"/>
        </w:rPr>
        <w:t>情報：年齢、性別、血圧値、肝機能、凝固系指標、××</w:t>
      </w:r>
      <w:r w:rsidR="00A46367">
        <w:rPr>
          <w:rFonts w:hint="eastAsia"/>
          <w:color w:val="0070C0"/>
          <w:sz w:val="21"/>
          <w:szCs w:val="21"/>
        </w:rPr>
        <w:t>など</w:t>
      </w:r>
    </w:p>
    <w:p w14:paraId="76325795" w14:textId="0F2983C1" w:rsidR="005D5980" w:rsidRDefault="005D5980" w:rsidP="005D5980">
      <w:pPr>
        <w:ind w:leftChars="200" w:left="400"/>
        <w:rPr>
          <w:color w:val="0070C0"/>
          <w:sz w:val="21"/>
          <w:szCs w:val="21"/>
        </w:rPr>
      </w:pPr>
      <w:r>
        <w:rPr>
          <w:rFonts w:hint="eastAsia"/>
          <w:color w:val="0070C0"/>
          <w:sz w:val="21"/>
          <w:szCs w:val="21"/>
        </w:rPr>
        <w:t>利用を開始する予定日：</w:t>
      </w:r>
      <w:r w:rsidR="00A46367">
        <w:rPr>
          <w:rFonts w:hint="eastAsia"/>
          <w:color w:val="0070C0"/>
          <w:sz w:val="21"/>
          <w:szCs w:val="21"/>
        </w:rPr>
        <w:t>実施許可日</w:t>
      </w:r>
    </w:p>
    <w:p w14:paraId="7C88B29C" w14:textId="733638FD" w:rsidR="005D5980" w:rsidRPr="00091625" w:rsidRDefault="005D5980" w:rsidP="005D5980">
      <w:pPr>
        <w:ind w:leftChars="200" w:left="400"/>
        <w:rPr>
          <w:color w:val="0070C0"/>
          <w:sz w:val="21"/>
          <w:szCs w:val="21"/>
        </w:rPr>
      </w:pPr>
      <w:r>
        <w:rPr>
          <w:rFonts w:hint="eastAsia"/>
          <w:color w:val="0070C0"/>
          <w:sz w:val="21"/>
          <w:szCs w:val="21"/>
        </w:rPr>
        <w:t>提供を開始する予定日：</w:t>
      </w:r>
      <w:r w:rsidR="00A46367">
        <w:rPr>
          <w:rFonts w:hint="eastAsia"/>
          <w:color w:val="0070C0"/>
          <w:sz w:val="21"/>
          <w:szCs w:val="21"/>
        </w:rPr>
        <w:t>実施許可日</w:t>
      </w:r>
    </w:p>
    <w:p w14:paraId="0B8372EB" w14:textId="4B0E826F" w:rsidR="00EA6B8C" w:rsidRPr="00091625" w:rsidRDefault="00EA6B8C" w:rsidP="005D5980">
      <w:pPr>
        <w:ind w:leftChars="200" w:left="3340" w:hangingChars="1400" w:hanging="2940"/>
        <w:rPr>
          <w:color w:val="0070C0"/>
          <w:sz w:val="21"/>
          <w:szCs w:val="21"/>
        </w:rPr>
      </w:pPr>
      <w:r w:rsidRPr="00091625">
        <w:rPr>
          <w:rFonts w:cs="ＭＳ 明朝" w:hint="eastAsia"/>
          <w:color w:val="0070C0"/>
          <w:sz w:val="21"/>
          <w:szCs w:val="21"/>
        </w:rPr>
        <w:t>試料・情報の提供を行う機関：</w:t>
      </w:r>
      <w:r w:rsidRPr="00091625">
        <w:rPr>
          <w:rFonts w:hint="eastAsia"/>
          <w:color w:val="0070C0"/>
          <w:sz w:val="21"/>
          <w:szCs w:val="21"/>
        </w:rPr>
        <w:t>○○病院（院長：○○）、</w:t>
      </w:r>
      <w:r w:rsidRPr="00091625">
        <w:rPr>
          <w:rFonts w:cs="メイリオ" w:hint="eastAsia"/>
          <w:color w:val="0070C0"/>
          <w:sz w:val="21"/>
          <w:szCs w:val="21"/>
        </w:rPr>
        <w:t>□□</w:t>
      </w:r>
      <w:r w:rsidRPr="00091625">
        <w:rPr>
          <w:rFonts w:hint="eastAsia"/>
          <w:color w:val="0070C0"/>
          <w:sz w:val="21"/>
          <w:szCs w:val="21"/>
        </w:rPr>
        <w:t>病院（院長：</w:t>
      </w:r>
      <w:r w:rsidRPr="00091625">
        <w:rPr>
          <w:rFonts w:cs="メイリオ" w:hint="eastAsia"/>
          <w:color w:val="0070C0"/>
          <w:sz w:val="21"/>
          <w:szCs w:val="21"/>
        </w:rPr>
        <w:t>□□</w:t>
      </w:r>
      <w:r w:rsidRPr="00091625">
        <w:rPr>
          <w:rFonts w:hint="eastAsia"/>
          <w:color w:val="0070C0"/>
          <w:sz w:val="21"/>
          <w:szCs w:val="21"/>
        </w:rPr>
        <w:t>）</w:t>
      </w:r>
      <w:r w:rsidR="00B01FC6" w:rsidRPr="00B01FC6">
        <w:rPr>
          <w:rFonts w:hint="eastAsia"/>
          <w:color w:val="FF0000"/>
          <w:sz w:val="21"/>
          <w:szCs w:val="21"/>
        </w:rPr>
        <w:t>（研究機関の名称および研究機関の長の氏名について記載）</w:t>
      </w:r>
    </w:p>
    <w:p w14:paraId="5CF945F5" w14:textId="06AEB3B2" w:rsidR="000E1AE7" w:rsidRPr="00091625" w:rsidRDefault="000E1AE7" w:rsidP="005D5980">
      <w:pPr>
        <w:ind w:leftChars="200" w:left="3550" w:hangingChars="1500" w:hanging="3150"/>
        <w:rPr>
          <w:color w:val="0070C0"/>
          <w:sz w:val="21"/>
          <w:szCs w:val="21"/>
        </w:rPr>
      </w:pPr>
      <w:bookmarkStart w:id="28" w:name="_Hlk124502459"/>
      <w:r w:rsidRPr="00091625">
        <w:rPr>
          <w:rFonts w:cs="ＭＳ 明朝" w:hint="eastAsia"/>
          <w:color w:val="0070C0"/>
          <w:sz w:val="21"/>
          <w:szCs w:val="21"/>
        </w:rPr>
        <w:t>試料・情報の提供を</w:t>
      </w:r>
      <w:r>
        <w:rPr>
          <w:rFonts w:cs="ＭＳ 明朝" w:hint="eastAsia"/>
          <w:color w:val="0070C0"/>
          <w:sz w:val="21"/>
          <w:szCs w:val="21"/>
        </w:rPr>
        <w:t>受ける</w:t>
      </w:r>
      <w:r w:rsidRPr="00091625">
        <w:rPr>
          <w:rFonts w:cs="ＭＳ 明朝" w:hint="eastAsia"/>
          <w:color w:val="0070C0"/>
          <w:sz w:val="21"/>
          <w:szCs w:val="21"/>
        </w:rPr>
        <w:t>機関：</w:t>
      </w:r>
      <w:r w:rsidRPr="00091625">
        <w:rPr>
          <w:rFonts w:hint="eastAsia"/>
          <w:color w:val="0070C0"/>
          <w:sz w:val="21"/>
          <w:szCs w:val="21"/>
        </w:rPr>
        <w:t>○○病院（院長：○○）、</w:t>
      </w:r>
      <w:r w:rsidRPr="00091625">
        <w:rPr>
          <w:rFonts w:cs="メイリオ" w:hint="eastAsia"/>
          <w:color w:val="0070C0"/>
          <w:sz w:val="21"/>
          <w:szCs w:val="21"/>
        </w:rPr>
        <w:t>□□</w:t>
      </w:r>
      <w:r w:rsidRPr="00091625">
        <w:rPr>
          <w:rFonts w:hint="eastAsia"/>
          <w:color w:val="0070C0"/>
          <w:sz w:val="21"/>
          <w:szCs w:val="21"/>
        </w:rPr>
        <w:t>病院（院長：</w:t>
      </w:r>
      <w:r w:rsidRPr="00091625">
        <w:rPr>
          <w:rFonts w:cs="メイリオ" w:hint="eastAsia"/>
          <w:color w:val="0070C0"/>
          <w:sz w:val="21"/>
          <w:szCs w:val="21"/>
        </w:rPr>
        <w:t>□□</w:t>
      </w:r>
      <w:r w:rsidRPr="00091625">
        <w:rPr>
          <w:rFonts w:hint="eastAsia"/>
          <w:color w:val="0070C0"/>
          <w:sz w:val="21"/>
          <w:szCs w:val="21"/>
        </w:rPr>
        <w:t>）</w:t>
      </w:r>
      <w:r w:rsidR="00B01FC6" w:rsidRPr="00B01FC6">
        <w:rPr>
          <w:rFonts w:hint="eastAsia"/>
          <w:color w:val="FF0000"/>
          <w:sz w:val="21"/>
          <w:szCs w:val="21"/>
        </w:rPr>
        <w:t>（研究機関の名称および研究機関の長の氏名について記載）</w:t>
      </w:r>
    </w:p>
    <w:p w14:paraId="7DB7AE30" w14:textId="3D15E415" w:rsidR="007C2A1F" w:rsidRPr="00091625" w:rsidRDefault="007C2A1F" w:rsidP="00B01FC6">
      <w:pPr>
        <w:ind w:leftChars="200" w:left="2920" w:hangingChars="1200" w:hanging="2520"/>
        <w:rPr>
          <w:color w:val="0070C0"/>
          <w:sz w:val="21"/>
          <w:szCs w:val="21"/>
        </w:rPr>
      </w:pPr>
      <w:bookmarkStart w:id="29" w:name="_Hlk130814250"/>
      <w:r w:rsidRPr="00091625">
        <w:rPr>
          <w:rFonts w:hint="eastAsia"/>
          <w:color w:val="0070C0"/>
          <w:sz w:val="21"/>
          <w:szCs w:val="21"/>
        </w:rPr>
        <w:t>試料・情報の取得の方法：研究目的でない診療の過程で取得</w:t>
      </w:r>
    </w:p>
    <w:bookmarkEnd w:id="28"/>
    <w:bookmarkEnd w:id="29"/>
    <w:p w14:paraId="3889FBFC" w14:textId="45AA25FD" w:rsidR="0051145E" w:rsidRDefault="0051145E" w:rsidP="00740FA9">
      <w:pPr>
        <w:rPr>
          <w:color w:val="0070C0"/>
          <w:sz w:val="21"/>
          <w:szCs w:val="21"/>
        </w:rPr>
      </w:pPr>
    </w:p>
    <w:p w14:paraId="44029E82" w14:textId="55C16A81" w:rsidR="00864AF8" w:rsidRDefault="001D78ED">
      <w:pPr>
        <w:ind w:firstLineChars="100" w:firstLine="210"/>
        <w:rPr>
          <w:color w:val="0070C0"/>
          <w:sz w:val="21"/>
          <w:szCs w:val="21"/>
        </w:rPr>
      </w:pPr>
      <w:bookmarkStart w:id="30" w:name="_Hlk183519132"/>
      <w:r w:rsidRPr="00091625">
        <w:rPr>
          <w:rFonts w:hint="eastAsia"/>
          <w:color w:val="0070C0"/>
          <w:sz w:val="21"/>
          <w:szCs w:val="21"/>
        </w:rPr>
        <w:lastRenderedPageBreak/>
        <w:t>この研究に関する試料・情報は、</w:t>
      </w:r>
      <w:r w:rsidRPr="00A9532B">
        <w:rPr>
          <w:rFonts w:hint="eastAsia"/>
          <w:color w:val="0070C0"/>
          <w:sz w:val="21"/>
          <w:szCs w:val="21"/>
        </w:rPr>
        <w:t>個人が容易に特定されないよう</w:t>
      </w:r>
      <w:r w:rsidRPr="00091625">
        <w:rPr>
          <w:rFonts w:hint="eastAsia"/>
          <w:color w:val="0070C0"/>
          <w:sz w:val="21"/>
          <w:szCs w:val="21"/>
        </w:rPr>
        <w:t>記号化した番号により管理</w:t>
      </w:r>
      <w:r w:rsidR="00C35738" w:rsidRPr="00091625">
        <w:rPr>
          <w:rFonts w:hint="eastAsia"/>
          <w:color w:val="0070C0"/>
          <w:sz w:val="21"/>
          <w:szCs w:val="21"/>
        </w:rPr>
        <w:t>され</w:t>
      </w:r>
      <w:r>
        <w:rPr>
          <w:rFonts w:hint="eastAsia"/>
          <w:color w:val="0070C0"/>
          <w:sz w:val="21"/>
          <w:szCs w:val="21"/>
        </w:rPr>
        <w:t>ます。</w:t>
      </w:r>
      <w:r w:rsidR="00D157DA" w:rsidRPr="00D157DA">
        <w:rPr>
          <w:rFonts w:hint="eastAsia"/>
          <w:color w:val="0070C0"/>
          <w:sz w:val="21"/>
          <w:szCs w:val="21"/>
        </w:rPr>
        <w:t>患者さん</w:t>
      </w:r>
      <w:r w:rsidR="00864AF8" w:rsidRPr="00091625">
        <w:rPr>
          <w:rFonts w:hint="eastAsia"/>
          <w:color w:val="0070C0"/>
          <w:sz w:val="21"/>
          <w:szCs w:val="21"/>
        </w:rPr>
        <w:t>の個人情報</w:t>
      </w:r>
      <w:r>
        <w:rPr>
          <w:rFonts w:hint="eastAsia"/>
          <w:color w:val="0070C0"/>
          <w:sz w:val="21"/>
          <w:szCs w:val="21"/>
        </w:rPr>
        <w:t>が、</w:t>
      </w:r>
      <w:r w:rsidR="00864AF8" w:rsidRPr="00091625">
        <w:rPr>
          <w:rFonts w:hint="eastAsia"/>
          <w:color w:val="0070C0"/>
          <w:sz w:val="21"/>
          <w:szCs w:val="21"/>
        </w:rPr>
        <w:t>個人が特定できる形で使用</w:t>
      </w:r>
      <w:r>
        <w:rPr>
          <w:rFonts w:hint="eastAsia"/>
          <w:color w:val="0070C0"/>
          <w:sz w:val="21"/>
          <w:szCs w:val="21"/>
        </w:rPr>
        <w:t>され</w:t>
      </w:r>
      <w:r w:rsidR="00864AF8" w:rsidRPr="00091625">
        <w:rPr>
          <w:rFonts w:hint="eastAsia"/>
          <w:color w:val="0070C0"/>
          <w:sz w:val="21"/>
          <w:szCs w:val="21"/>
        </w:rPr>
        <w:t>ることはありません。</w:t>
      </w:r>
      <w:bookmarkEnd w:id="30"/>
    </w:p>
    <w:p w14:paraId="539884B6" w14:textId="3BD626D6" w:rsidR="00427C03" w:rsidRDefault="00427C03" w:rsidP="00427C03">
      <w:pPr>
        <w:ind w:firstLineChars="100" w:firstLine="210"/>
        <w:rPr>
          <w:rFonts w:cs="メイリオ"/>
          <w:color w:val="0070C0"/>
          <w:sz w:val="21"/>
          <w:szCs w:val="21"/>
        </w:rPr>
      </w:pPr>
      <w:bookmarkStart w:id="31" w:name="_Hlk99484095"/>
      <w:bookmarkStart w:id="32" w:name="_Hlk97118558"/>
      <w:r>
        <w:rPr>
          <w:rFonts w:cs="メイリオ" w:hint="eastAsia"/>
          <w:color w:val="0070C0"/>
          <w:sz w:val="21"/>
          <w:szCs w:val="21"/>
        </w:rPr>
        <w:t>試料は</w:t>
      </w:r>
      <w:r w:rsidR="001D78ED">
        <w:rPr>
          <w:rFonts w:cs="メイリオ" w:hint="eastAsia"/>
          <w:color w:val="0070C0"/>
          <w:sz w:val="21"/>
          <w:szCs w:val="21"/>
        </w:rPr>
        <w:t>、</w:t>
      </w:r>
      <w:r>
        <w:rPr>
          <w:rFonts w:cs="メイリオ" w:hint="eastAsia"/>
          <w:color w:val="0070C0"/>
          <w:sz w:val="21"/>
          <w:szCs w:val="21"/>
        </w:rPr>
        <w:t>以下の場所に保管</w:t>
      </w:r>
      <w:r w:rsidR="001D78ED">
        <w:rPr>
          <w:rFonts w:cs="メイリオ" w:hint="eastAsia"/>
          <w:color w:val="0070C0"/>
          <w:sz w:val="21"/>
          <w:szCs w:val="21"/>
        </w:rPr>
        <w:t>され</w:t>
      </w:r>
      <w:r>
        <w:rPr>
          <w:rFonts w:cs="メイリオ" w:hint="eastAsia"/>
          <w:color w:val="0070C0"/>
          <w:sz w:val="21"/>
          <w:szCs w:val="21"/>
        </w:rPr>
        <w:t>ます。</w:t>
      </w:r>
    </w:p>
    <w:p w14:paraId="471D93F5" w14:textId="53C6359D" w:rsidR="00427C03" w:rsidRDefault="00A35CAD" w:rsidP="00427C03">
      <w:pPr>
        <w:ind w:leftChars="200" w:left="400"/>
        <w:rPr>
          <w:rFonts w:cs="メイリオ"/>
          <w:color w:val="0070C0"/>
          <w:sz w:val="21"/>
          <w:szCs w:val="21"/>
        </w:rPr>
      </w:pPr>
      <w:ins w:id="33" w:author="巌 杉谷" w:date="2025-11-19T15:32:00Z" w16du:dateUtc="2025-11-19T06:32:00Z">
        <w:r>
          <w:rPr>
            <w:rFonts w:cs="メイリオ" w:hint="eastAsia"/>
            <w:color w:val="0070C0"/>
            <w:sz w:val="21"/>
            <w:szCs w:val="21"/>
          </w:rPr>
          <w:t>〇〇</w:t>
        </w:r>
      </w:ins>
      <w:del w:id="34" w:author="巌 杉谷" w:date="2025-11-19T15:32:00Z" w16du:dateUtc="2025-11-19T06:32:00Z">
        <w:r w:rsidR="00427C03" w:rsidDel="00A35CAD">
          <w:rPr>
            <w:rFonts w:cs="メイリオ" w:hint="eastAsia"/>
            <w:color w:val="0070C0"/>
            <w:sz w:val="21"/>
            <w:szCs w:val="21"/>
          </w:rPr>
          <w:delText>日本医科大学付属</w:delText>
        </w:r>
      </w:del>
      <w:r w:rsidR="00427C03">
        <w:rPr>
          <w:rFonts w:cs="メイリオ" w:hint="eastAsia"/>
          <w:color w:val="0070C0"/>
          <w:sz w:val="21"/>
          <w:szCs w:val="21"/>
        </w:rPr>
        <w:t>病院：●</w:t>
      </w:r>
      <w:bookmarkStart w:id="35" w:name="_Hlk205381962"/>
      <w:r w:rsidR="00312CD1">
        <w:rPr>
          <w:rFonts w:cs="メイリオ" w:hint="eastAsia"/>
          <w:color w:val="0070C0"/>
          <w:sz w:val="21"/>
          <w:szCs w:val="21"/>
        </w:rPr>
        <w:t>の施錠可能な保管庫</w:t>
      </w:r>
      <w:bookmarkEnd w:id="35"/>
    </w:p>
    <w:p w14:paraId="54C20A33" w14:textId="0ACCA860" w:rsidR="00427C03" w:rsidDel="00A35CAD" w:rsidRDefault="00427C03" w:rsidP="00427C03">
      <w:pPr>
        <w:ind w:leftChars="200" w:left="400"/>
        <w:rPr>
          <w:del w:id="36" w:author="巌 杉谷" w:date="2025-11-19T15:32:00Z" w16du:dateUtc="2025-11-19T06:32:00Z"/>
          <w:rFonts w:cs="メイリオ"/>
          <w:color w:val="0070C0"/>
          <w:sz w:val="21"/>
          <w:szCs w:val="21"/>
        </w:rPr>
      </w:pPr>
      <w:del w:id="37" w:author="巌 杉谷" w:date="2025-11-19T15:32:00Z" w16du:dateUtc="2025-11-19T06:32:00Z">
        <w:r w:rsidDel="00A35CAD">
          <w:rPr>
            <w:rFonts w:cs="メイリオ" w:hint="eastAsia"/>
            <w:color w:val="0070C0"/>
            <w:sz w:val="21"/>
            <w:szCs w:val="21"/>
          </w:rPr>
          <w:delText>日本医科大学武蔵小杉病院：●</w:delText>
        </w:r>
        <w:r w:rsidR="00312CD1" w:rsidDel="00A35CAD">
          <w:rPr>
            <w:rFonts w:cs="メイリオ" w:hint="eastAsia"/>
            <w:color w:val="0070C0"/>
            <w:sz w:val="21"/>
            <w:szCs w:val="21"/>
          </w:rPr>
          <w:delText>の施錠可能な保管庫</w:delText>
        </w:r>
      </w:del>
    </w:p>
    <w:p w14:paraId="330E2B75" w14:textId="29682BEC" w:rsidR="00427C03" w:rsidDel="00A35CAD" w:rsidRDefault="00427C03" w:rsidP="00427C03">
      <w:pPr>
        <w:ind w:leftChars="200" w:left="400"/>
        <w:rPr>
          <w:del w:id="38" w:author="巌 杉谷" w:date="2025-11-19T15:32:00Z" w16du:dateUtc="2025-11-19T06:32:00Z"/>
          <w:rFonts w:cs="メイリオ"/>
          <w:color w:val="0070C0"/>
          <w:sz w:val="21"/>
          <w:szCs w:val="21"/>
        </w:rPr>
      </w:pPr>
      <w:del w:id="39" w:author="巌 杉谷" w:date="2025-11-19T15:32:00Z" w16du:dateUtc="2025-11-19T06:32:00Z">
        <w:r w:rsidDel="00A35CAD">
          <w:rPr>
            <w:rFonts w:cs="メイリオ" w:hint="eastAsia"/>
            <w:color w:val="0070C0"/>
            <w:sz w:val="21"/>
            <w:szCs w:val="21"/>
          </w:rPr>
          <w:delText>日本医科大学多摩永山病院：●</w:delText>
        </w:r>
        <w:r w:rsidR="00312CD1" w:rsidDel="00A35CAD">
          <w:rPr>
            <w:rFonts w:cs="メイリオ" w:hint="eastAsia"/>
            <w:color w:val="0070C0"/>
            <w:sz w:val="21"/>
            <w:szCs w:val="21"/>
          </w:rPr>
          <w:delText>の施錠可能な保管庫</w:delText>
        </w:r>
      </w:del>
    </w:p>
    <w:p w14:paraId="41A5F4AE" w14:textId="19CA9A1E" w:rsidR="00427C03" w:rsidDel="00A35CAD" w:rsidRDefault="00427C03" w:rsidP="00427C03">
      <w:pPr>
        <w:ind w:leftChars="200" w:left="400"/>
        <w:rPr>
          <w:del w:id="40" w:author="巌 杉谷" w:date="2025-11-19T15:32:00Z" w16du:dateUtc="2025-11-19T06:32:00Z"/>
          <w:rFonts w:cs="メイリオ"/>
          <w:color w:val="0070C0"/>
          <w:sz w:val="21"/>
          <w:szCs w:val="21"/>
        </w:rPr>
      </w:pPr>
      <w:del w:id="41" w:author="巌 杉谷" w:date="2025-11-19T15:32:00Z" w16du:dateUtc="2025-11-19T06:32:00Z">
        <w:r w:rsidDel="00A35CAD">
          <w:rPr>
            <w:rFonts w:cs="メイリオ" w:hint="eastAsia"/>
            <w:color w:val="0070C0"/>
            <w:sz w:val="21"/>
            <w:szCs w:val="21"/>
          </w:rPr>
          <w:delText>日本医科大学千葉北総病院：●</w:delText>
        </w:r>
        <w:r w:rsidR="00312CD1" w:rsidDel="00A35CAD">
          <w:rPr>
            <w:rFonts w:cs="メイリオ" w:hint="eastAsia"/>
            <w:color w:val="0070C0"/>
            <w:sz w:val="21"/>
            <w:szCs w:val="21"/>
          </w:rPr>
          <w:delText>の施錠可能な保管庫</w:delText>
        </w:r>
      </w:del>
    </w:p>
    <w:p w14:paraId="16A89480" w14:textId="1049AF5C" w:rsidR="00427C03" w:rsidDel="00A35CAD" w:rsidRDefault="00427C03" w:rsidP="00427C03">
      <w:pPr>
        <w:ind w:leftChars="200" w:left="400"/>
        <w:rPr>
          <w:del w:id="42" w:author="巌 杉谷" w:date="2025-11-19T15:32:00Z" w16du:dateUtc="2025-11-19T06:32:00Z"/>
          <w:rFonts w:cs="メイリオ"/>
          <w:color w:val="0070C0"/>
          <w:sz w:val="21"/>
          <w:szCs w:val="21"/>
        </w:rPr>
      </w:pPr>
      <w:del w:id="43" w:author="巌 杉谷" w:date="2025-11-19T15:32:00Z" w16du:dateUtc="2025-11-19T06:32:00Z">
        <w:r w:rsidDel="00A35CAD">
          <w:rPr>
            <w:rFonts w:cs="メイリオ" w:hint="eastAsia"/>
            <w:color w:val="0070C0"/>
            <w:sz w:val="21"/>
            <w:szCs w:val="21"/>
          </w:rPr>
          <w:delText>日本医科大学：●</w:delText>
        </w:r>
        <w:r w:rsidR="00312CD1" w:rsidDel="00A35CAD">
          <w:rPr>
            <w:rFonts w:cs="メイリオ" w:hint="eastAsia"/>
            <w:color w:val="0070C0"/>
            <w:sz w:val="21"/>
            <w:szCs w:val="21"/>
          </w:rPr>
          <w:delText>の施錠可能な保管庫</w:delText>
        </w:r>
      </w:del>
    </w:p>
    <w:p w14:paraId="02DBFDD2" w14:textId="77777777" w:rsidR="00427C03" w:rsidRDefault="00427C03" w:rsidP="00427C03">
      <w:pPr>
        <w:rPr>
          <w:rFonts w:cs="メイリオ"/>
          <w:color w:val="0070C0"/>
          <w:sz w:val="21"/>
          <w:szCs w:val="21"/>
        </w:rPr>
      </w:pPr>
    </w:p>
    <w:p w14:paraId="4CA5063A" w14:textId="219CAA13" w:rsidR="00427C03" w:rsidRDefault="00427C03" w:rsidP="00427C03">
      <w:pPr>
        <w:ind w:firstLineChars="100" w:firstLine="210"/>
        <w:rPr>
          <w:rFonts w:cs="メイリオ"/>
          <w:color w:val="0070C0"/>
          <w:sz w:val="21"/>
          <w:szCs w:val="21"/>
        </w:rPr>
      </w:pPr>
      <w:r>
        <w:rPr>
          <w:rFonts w:cs="メイリオ" w:hint="eastAsia"/>
          <w:color w:val="0070C0"/>
          <w:sz w:val="21"/>
          <w:szCs w:val="21"/>
        </w:rPr>
        <w:t>情報は</w:t>
      </w:r>
      <w:r w:rsidR="001D78ED">
        <w:rPr>
          <w:rFonts w:cs="メイリオ" w:hint="eastAsia"/>
          <w:color w:val="0070C0"/>
          <w:sz w:val="21"/>
          <w:szCs w:val="21"/>
        </w:rPr>
        <w:t>、</w:t>
      </w:r>
      <w:r>
        <w:rPr>
          <w:rFonts w:cs="メイリオ" w:hint="eastAsia"/>
          <w:color w:val="0070C0"/>
          <w:sz w:val="21"/>
          <w:szCs w:val="21"/>
        </w:rPr>
        <w:t>以下の</w:t>
      </w:r>
      <w:r w:rsidR="00312CD1">
        <w:rPr>
          <w:rFonts w:cs="メイリオ" w:hint="eastAsia"/>
          <w:color w:val="0070C0"/>
          <w:sz w:val="21"/>
          <w:szCs w:val="21"/>
        </w:rPr>
        <w:t>施錠可能な</w:t>
      </w:r>
      <w:r>
        <w:rPr>
          <w:rFonts w:cs="メイリオ" w:hint="eastAsia"/>
          <w:color w:val="0070C0"/>
          <w:sz w:val="21"/>
          <w:szCs w:val="21"/>
        </w:rPr>
        <w:t>場所に</w:t>
      </w:r>
      <w:r w:rsidR="00312CD1">
        <w:rPr>
          <w:rFonts w:cs="メイリオ" w:hint="eastAsia"/>
          <w:color w:val="0070C0"/>
          <w:sz w:val="21"/>
          <w:szCs w:val="21"/>
        </w:rPr>
        <w:t>設置された、</w:t>
      </w:r>
      <w:r w:rsidR="00312CD1" w:rsidRPr="009C28BB">
        <w:rPr>
          <w:rFonts w:cs="メイリオ" w:hint="eastAsia"/>
          <w:color w:val="0070C0"/>
          <w:sz w:val="21"/>
          <w:szCs w:val="21"/>
        </w:rPr>
        <w:t>インターネットに接続されて</w:t>
      </w:r>
      <w:r w:rsidR="00312CD1">
        <w:rPr>
          <w:rFonts w:cs="メイリオ" w:hint="eastAsia"/>
          <w:color w:val="0070C0"/>
          <w:sz w:val="21"/>
          <w:szCs w:val="21"/>
        </w:rPr>
        <w:t>い</w:t>
      </w:r>
      <w:r w:rsidR="00312CD1" w:rsidRPr="009C28BB">
        <w:rPr>
          <w:rFonts w:cs="メイリオ" w:hint="eastAsia"/>
          <w:color w:val="0070C0"/>
          <w:sz w:val="21"/>
          <w:szCs w:val="21"/>
        </w:rPr>
        <w:t>ないパスワード</w:t>
      </w:r>
      <w:r w:rsidR="00312CD1">
        <w:rPr>
          <w:rFonts w:cs="メイリオ" w:hint="eastAsia"/>
          <w:color w:val="0070C0"/>
          <w:sz w:val="21"/>
          <w:szCs w:val="21"/>
        </w:rPr>
        <w:t>保護され</w:t>
      </w:r>
      <w:r w:rsidR="00312CD1" w:rsidRPr="009C28BB">
        <w:rPr>
          <w:rFonts w:cs="メイリオ" w:hint="eastAsia"/>
          <w:color w:val="0070C0"/>
          <w:sz w:val="21"/>
          <w:szCs w:val="21"/>
        </w:rPr>
        <w:t>たパーソナルコンピュータ</w:t>
      </w:r>
      <w:r w:rsidR="00312CD1">
        <w:rPr>
          <w:rFonts w:cs="メイリオ" w:hint="eastAsia"/>
          <w:color w:val="0070C0"/>
          <w:sz w:val="21"/>
          <w:szCs w:val="21"/>
        </w:rPr>
        <w:t>に</w:t>
      </w:r>
      <w:r>
        <w:rPr>
          <w:rFonts w:cs="メイリオ" w:hint="eastAsia"/>
          <w:color w:val="0070C0"/>
          <w:sz w:val="21"/>
          <w:szCs w:val="21"/>
        </w:rPr>
        <w:t>保管</w:t>
      </w:r>
      <w:r w:rsidR="001D78ED">
        <w:rPr>
          <w:rFonts w:cs="メイリオ" w:hint="eastAsia"/>
          <w:color w:val="0070C0"/>
          <w:sz w:val="21"/>
          <w:szCs w:val="21"/>
        </w:rPr>
        <w:t>され</w:t>
      </w:r>
      <w:r w:rsidR="006657B4">
        <w:rPr>
          <w:rFonts w:cs="メイリオ" w:hint="eastAsia"/>
          <w:color w:val="0070C0"/>
          <w:sz w:val="21"/>
          <w:szCs w:val="21"/>
        </w:rPr>
        <w:t>ます</w:t>
      </w:r>
      <w:r>
        <w:rPr>
          <w:rFonts w:cs="メイリオ" w:hint="eastAsia"/>
          <w:color w:val="0070C0"/>
          <w:sz w:val="21"/>
          <w:szCs w:val="21"/>
        </w:rPr>
        <w:t>。</w:t>
      </w:r>
    </w:p>
    <w:p w14:paraId="71ECCDF7" w14:textId="517C823E" w:rsidR="00427C03" w:rsidRDefault="00A35CAD" w:rsidP="00427C03">
      <w:pPr>
        <w:ind w:leftChars="200" w:left="400"/>
        <w:rPr>
          <w:rFonts w:cs="メイリオ"/>
          <w:color w:val="0070C0"/>
          <w:sz w:val="21"/>
          <w:szCs w:val="21"/>
        </w:rPr>
      </w:pPr>
      <w:ins w:id="44" w:author="巌 杉谷" w:date="2025-11-19T15:33:00Z" w16du:dateUtc="2025-11-19T06:33:00Z">
        <w:r>
          <w:rPr>
            <w:rFonts w:cs="メイリオ" w:hint="eastAsia"/>
            <w:color w:val="0070C0"/>
            <w:sz w:val="21"/>
            <w:szCs w:val="21"/>
          </w:rPr>
          <w:t>〇〇</w:t>
        </w:r>
      </w:ins>
      <w:del w:id="45" w:author="巌 杉谷" w:date="2025-11-19T15:33:00Z" w16du:dateUtc="2025-11-19T06:33:00Z">
        <w:r w:rsidR="00427C03" w:rsidDel="00A35CAD">
          <w:rPr>
            <w:rFonts w:cs="メイリオ" w:hint="eastAsia"/>
            <w:color w:val="0070C0"/>
            <w:sz w:val="21"/>
            <w:szCs w:val="21"/>
          </w:rPr>
          <w:delText>日本医科大学付属</w:delText>
        </w:r>
      </w:del>
      <w:r w:rsidR="00427C03">
        <w:rPr>
          <w:rFonts w:cs="メイリオ" w:hint="eastAsia"/>
          <w:color w:val="0070C0"/>
          <w:sz w:val="21"/>
          <w:szCs w:val="21"/>
        </w:rPr>
        <w:t>病院：</w:t>
      </w:r>
      <w:bookmarkStart w:id="46" w:name="_Hlk205381969"/>
      <w:r w:rsidR="00312CD1">
        <w:rPr>
          <w:rFonts w:cs="メイリオ" w:hint="eastAsia"/>
          <w:color w:val="0070C0"/>
          <w:sz w:val="21"/>
          <w:szCs w:val="21"/>
        </w:rPr>
        <w:t>●</w:t>
      </w:r>
      <w:bookmarkEnd w:id="46"/>
      <w:r w:rsidR="00312CD1">
        <w:rPr>
          <w:rFonts w:cs="メイリオ" w:hint="eastAsia"/>
          <w:color w:val="0070C0"/>
          <w:sz w:val="21"/>
          <w:szCs w:val="21"/>
        </w:rPr>
        <w:t>医局</w:t>
      </w:r>
    </w:p>
    <w:p w14:paraId="24A666FB" w14:textId="2FBFCCFE" w:rsidR="00427C03" w:rsidDel="00A35CAD" w:rsidRDefault="00427C03" w:rsidP="00427C03">
      <w:pPr>
        <w:ind w:leftChars="200" w:left="400"/>
        <w:rPr>
          <w:del w:id="47" w:author="巌 杉谷" w:date="2025-11-19T15:33:00Z" w16du:dateUtc="2025-11-19T06:33:00Z"/>
          <w:rFonts w:cs="メイリオ"/>
          <w:color w:val="0070C0"/>
          <w:sz w:val="21"/>
          <w:szCs w:val="21"/>
        </w:rPr>
      </w:pPr>
      <w:del w:id="48" w:author="巌 杉谷" w:date="2025-11-19T15:33:00Z" w16du:dateUtc="2025-11-19T06:33:00Z">
        <w:r w:rsidDel="00A35CAD">
          <w:rPr>
            <w:rFonts w:cs="メイリオ" w:hint="eastAsia"/>
            <w:color w:val="0070C0"/>
            <w:sz w:val="21"/>
            <w:szCs w:val="21"/>
          </w:rPr>
          <w:delText>日本医科大学武蔵小杉病院：●</w:delText>
        </w:r>
        <w:r w:rsidR="00312CD1" w:rsidDel="00A35CAD">
          <w:rPr>
            <w:rFonts w:cs="メイリオ" w:hint="eastAsia"/>
            <w:color w:val="0070C0"/>
            <w:sz w:val="21"/>
            <w:szCs w:val="21"/>
          </w:rPr>
          <w:delText>医局</w:delText>
        </w:r>
      </w:del>
    </w:p>
    <w:p w14:paraId="1EC9748A" w14:textId="41530513" w:rsidR="00427C03" w:rsidDel="00A35CAD" w:rsidRDefault="00427C03" w:rsidP="00427C03">
      <w:pPr>
        <w:ind w:leftChars="200" w:left="400"/>
        <w:rPr>
          <w:del w:id="49" w:author="巌 杉谷" w:date="2025-11-19T15:33:00Z" w16du:dateUtc="2025-11-19T06:33:00Z"/>
          <w:rFonts w:cs="メイリオ"/>
          <w:color w:val="0070C0"/>
          <w:sz w:val="21"/>
          <w:szCs w:val="21"/>
        </w:rPr>
      </w:pPr>
      <w:del w:id="50" w:author="巌 杉谷" w:date="2025-11-19T15:33:00Z" w16du:dateUtc="2025-11-19T06:33:00Z">
        <w:r w:rsidDel="00A35CAD">
          <w:rPr>
            <w:rFonts w:cs="メイリオ" w:hint="eastAsia"/>
            <w:color w:val="0070C0"/>
            <w:sz w:val="21"/>
            <w:szCs w:val="21"/>
          </w:rPr>
          <w:delText>日本医科大学多摩永山病院：●</w:delText>
        </w:r>
        <w:r w:rsidR="00312CD1" w:rsidDel="00A35CAD">
          <w:rPr>
            <w:rFonts w:cs="メイリオ" w:hint="eastAsia"/>
            <w:color w:val="0070C0"/>
            <w:sz w:val="21"/>
            <w:szCs w:val="21"/>
          </w:rPr>
          <w:delText>医局</w:delText>
        </w:r>
      </w:del>
    </w:p>
    <w:p w14:paraId="3188A54E" w14:textId="75C5B1A0" w:rsidR="00427C03" w:rsidDel="00A35CAD" w:rsidRDefault="00427C03" w:rsidP="00427C03">
      <w:pPr>
        <w:ind w:leftChars="200" w:left="400"/>
        <w:rPr>
          <w:del w:id="51" w:author="巌 杉谷" w:date="2025-11-19T15:33:00Z" w16du:dateUtc="2025-11-19T06:33:00Z"/>
          <w:rFonts w:cs="メイリオ"/>
          <w:color w:val="0070C0"/>
          <w:sz w:val="21"/>
          <w:szCs w:val="21"/>
        </w:rPr>
      </w:pPr>
      <w:del w:id="52" w:author="巌 杉谷" w:date="2025-11-19T15:33:00Z" w16du:dateUtc="2025-11-19T06:33:00Z">
        <w:r w:rsidDel="00A35CAD">
          <w:rPr>
            <w:rFonts w:cs="メイリオ" w:hint="eastAsia"/>
            <w:color w:val="0070C0"/>
            <w:sz w:val="21"/>
            <w:szCs w:val="21"/>
          </w:rPr>
          <w:delText>日本医科大学千葉北総病院：●</w:delText>
        </w:r>
        <w:r w:rsidR="00312CD1" w:rsidDel="00A35CAD">
          <w:rPr>
            <w:rFonts w:cs="メイリオ" w:hint="eastAsia"/>
            <w:color w:val="0070C0"/>
            <w:sz w:val="21"/>
            <w:szCs w:val="21"/>
          </w:rPr>
          <w:delText>医局</w:delText>
        </w:r>
      </w:del>
    </w:p>
    <w:p w14:paraId="623A6CA3" w14:textId="41F85D89" w:rsidR="00427C03" w:rsidDel="00A35CAD" w:rsidRDefault="00427C03" w:rsidP="00427C03">
      <w:pPr>
        <w:ind w:leftChars="200" w:left="400"/>
        <w:rPr>
          <w:del w:id="53" w:author="巌 杉谷" w:date="2025-11-19T15:33:00Z" w16du:dateUtc="2025-11-19T06:33:00Z"/>
          <w:rFonts w:cs="メイリオ"/>
          <w:color w:val="0070C0"/>
          <w:sz w:val="21"/>
          <w:szCs w:val="21"/>
        </w:rPr>
      </w:pPr>
      <w:del w:id="54" w:author="巌 杉谷" w:date="2025-11-19T15:33:00Z" w16du:dateUtc="2025-11-19T06:33:00Z">
        <w:r w:rsidDel="00A35CAD">
          <w:rPr>
            <w:rFonts w:cs="メイリオ" w:hint="eastAsia"/>
            <w:color w:val="0070C0"/>
            <w:sz w:val="21"/>
            <w:szCs w:val="21"/>
          </w:rPr>
          <w:delText>日本医科大学：●</w:delText>
        </w:r>
        <w:r w:rsidR="00312CD1" w:rsidDel="00A35CAD">
          <w:rPr>
            <w:rFonts w:cs="メイリオ" w:hint="eastAsia"/>
            <w:color w:val="0070C0"/>
            <w:sz w:val="21"/>
            <w:szCs w:val="21"/>
          </w:rPr>
          <w:delText>教室</w:delText>
        </w:r>
      </w:del>
    </w:p>
    <w:bookmarkEnd w:id="31"/>
    <w:bookmarkEnd w:id="32"/>
    <w:p w14:paraId="7875A06E" w14:textId="77777777" w:rsidR="00427C03" w:rsidRPr="00091625" w:rsidRDefault="00427C03" w:rsidP="006657B4">
      <w:pPr>
        <w:rPr>
          <w:rFonts w:cs="メイリオ"/>
          <w:color w:val="0070C0"/>
          <w:sz w:val="21"/>
          <w:szCs w:val="21"/>
        </w:rPr>
      </w:pPr>
    </w:p>
    <w:p w14:paraId="084959F1" w14:textId="01531651" w:rsidR="00AF2BFE" w:rsidRPr="00091625" w:rsidRDefault="00C35738" w:rsidP="00740FA9">
      <w:pPr>
        <w:ind w:firstLineChars="100" w:firstLine="210"/>
        <w:rPr>
          <w:color w:val="0070C0"/>
          <w:sz w:val="21"/>
          <w:szCs w:val="21"/>
        </w:rPr>
      </w:pPr>
      <w:r w:rsidRPr="00091625">
        <w:rPr>
          <w:rFonts w:hint="eastAsia"/>
          <w:color w:val="0070C0"/>
          <w:sz w:val="21"/>
          <w:szCs w:val="21"/>
        </w:rPr>
        <w:t>また、患者さんから、研究を継続されることについて同意の撤回がなされた場合は、個人情報は速やかに廃棄し</w:t>
      </w:r>
      <w:r w:rsidR="009E337B">
        <w:rPr>
          <w:rFonts w:hint="eastAsia"/>
          <w:color w:val="0070C0"/>
          <w:sz w:val="21"/>
          <w:szCs w:val="21"/>
        </w:rPr>
        <w:t>、</w:t>
      </w:r>
      <w:bookmarkStart w:id="55" w:name="_Hlk185429279"/>
      <w:r w:rsidR="009E337B">
        <w:rPr>
          <w:rFonts w:hint="eastAsia"/>
          <w:color w:val="0070C0"/>
          <w:sz w:val="21"/>
          <w:szCs w:val="21"/>
        </w:rPr>
        <w:t>この研究に用い</w:t>
      </w:r>
      <w:r w:rsidR="009E337B" w:rsidRPr="009E337B">
        <w:rPr>
          <w:rFonts w:hint="eastAsia"/>
          <w:color w:val="0070C0"/>
          <w:sz w:val="21"/>
          <w:szCs w:val="21"/>
        </w:rPr>
        <w:t>ることはありません</w:t>
      </w:r>
      <w:bookmarkEnd w:id="55"/>
      <w:r w:rsidRPr="00091625">
        <w:rPr>
          <w:rFonts w:hint="eastAsia"/>
          <w:color w:val="0070C0"/>
          <w:sz w:val="21"/>
          <w:szCs w:val="21"/>
        </w:rPr>
        <w:t>。</w:t>
      </w:r>
      <w:r w:rsidR="00576CCD">
        <w:rPr>
          <w:rFonts w:hint="eastAsia"/>
          <w:color w:val="0070C0"/>
          <w:sz w:val="21"/>
          <w:szCs w:val="21"/>
        </w:rPr>
        <w:t>なお</w:t>
      </w:r>
      <w:r w:rsidRPr="00091625">
        <w:rPr>
          <w:rFonts w:hint="eastAsia"/>
          <w:color w:val="0070C0"/>
          <w:sz w:val="21"/>
          <w:szCs w:val="21"/>
        </w:rPr>
        <w:t>、研究結果の報告、発表に関して</w:t>
      </w:r>
      <w:r w:rsidR="00765B05" w:rsidRPr="00091625">
        <w:rPr>
          <w:rFonts w:hint="eastAsia"/>
          <w:color w:val="0070C0"/>
          <w:sz w:val="21"/>
          <w:szCs w:val="21"/>
        </w:rPr>
        <w:t>、</w:t>
      </w:r>
      <w:r w:rsidRPr="00091625">
        <w:rPr>
          <w:rFonts w:hint="eastAsia"/>
          <w:color w:val="0070C0"/>
          <w:sz w:val="21"/>
          <w:szCs w:val="21"/>
        </w:rPr>
        <w:t>個人を特定される形では公表しません。</w:t>
      </w:r>
    </w:p>
    <w:p w14:paraId="010C2368" w14:textId="6487516B" w:rsidR="00C35738" w:rsidRPr="00091625" w:rsidRDefault="00C35738" w:rsidP="00740FA9">
      <w:pPr>
        <w:rPr>
          <w:color w:val="0070C0"/>
          <w:sz w:val="21"/>
          <w:szCs w:val="21"/>
        </w:rPr>
      </w:pPr>
    </w:p>
    <w:p w14:paraId="49B710BE" w14:textId="77777777" w:rsidR="00740FA9" w:rsidRPr="00091625" w:rsidRDefault="00740FA9" w:rsidP="00740FA9">
      <w:pPr>
        <w:rPr>
          <w:b/>
          <w:sz w:val="21"/>
          <w:szCs w:val="21"/>
        </w:rPr>
      </w:pPr>
      <w:r w:rsidRPr="00091625">
        <w:rPr>
          <w:b/>
          <w:sz w:val="21"/>
          <w:szCs w:val="21"/>
        </w:rPr>
        <w:t xml:space="preserve">5. </w:t>
      </w:r>
      <w:r w:rsidRPr="00091625">
        <w:rPr>
          <w:rFonts w:hint="eastAsia"/>
          <w:b/>
          <w:sz w:val="21"/>
          <w:szCs w:val="21"/>
        </w:rPr>
        <w:t>問い合わせ先窓口</w:t>
      </w:r>
    </w:p>
    <w:tbl>
      <w:tblPr>
        <w:tblStyle w:val="a4"/>
        <w:tblW w:w="5000" w:type="pct"/>
        <w:tblLook w:val="04A0" w:firstRow="1" w:lastRow="0" w:firstColumn="1" w:lastColumn="0" w:noHBand="0" w:noVBand="1"/>
      </w:tblPr>
      <w:tblGrid>
        <w:gridCol w:w="10194"/>
      </w:tblGrid>
      <w:tr w:rsidR="00740FA9" w:rsidRPr="00091625" w:rsidDel="00A35CAD" w14:paraId="1175861B" w14:textId="3A46FA3A" w:rsidTr="008F17C3">
        <w:trPr>
          <w:del w:id="56" w:author="巌 杉谷" w:date="2025-11-19T15:33:00Z"/>
        </w:trPr>
        <w:tc>
          <w:tcPr>
            <w:tcW w:w="5000" w:type="pct"/>
            <w:tcBorders>
              <w:top w:val="single" w:sz="4" w:space="0" w:color="FF0000"/>
              <w:left w:val="single" w:sz="4" w:space="0" w:color="FF0000"/>
              <w:bottom w:val="single" w:sz="4" w:space="0" w:color="FF0000"/>
              <w:right w:val="single" w:sz="4" w:space="0" w:color="FF0000"/>
            </w:tcBorders>
          </w:tcPr>
          <w:p w14:paraId="0F0A1934" w14:textId="2BCEDED2" w:rsidR="00C036D1" w:rsidRPr="00091625" w:rsidDel="00A35CAD" w:rsidRDefault="00427C03" w:rsidP="00740FA9">
            <w:pPr>
              <w:numPr>
                <w:ilvl w:val="0"/>
                <w:numId w:val="4"/>
              </w:numPr>
              <w:rPr>
                <w:del w:id="57" w:author="巌 杉谷" w:date="2025-11-19T15:33:00Z" w16du:dateUtc="2025-11-19T06:33:00Z"/>
                <w:rFonts w:ascii="Times New Roman" w:hAnsi="Times New Roman"/>
                <w:color w:val="0070C0"/>
                <w:sz w:val="21"/>
                <w:szCs w:val="21"/>
              </w:rPr>
            </w:pPr>
            <w:del w:id="58" w:author="巌 杉谷" w:date="2025-11-19T15:33:00Z" w16du:dateUtc="2025-11-19T06:33:00Z">
              <w:r w:rsidRPr="00427C03" w:rsidDel="00A35CAD">
                <w:rPr>
                  <w:rFonts w:hint="eastAsia"/>
                  <w:color w:val="FF0000"/>
                  <w:sz w:val="21"/>
                  <w:szCs w:val="21"/>
                </w:rPr>
                <w:delText>問い合わせ先窓口のメールアドレスのドメイン名は「</w:delText>
              </w:r>
              <w:r w:rsidRPr="00427C03" w:rsidDel="00A35CAD">
                <w:rPr>
                  <w:color w:val="FF0000"/>
                  <w:sz w:val="21"/>
                  <w:szCs w:val="21"/>
                </w:rPr>
                <w:delText>nms.ac.jp</w:delText>
              </w:r>
              <w:r w:rsidRPr="00427C03" w:rsidDel="00A35CAD">
                <w:rPr>
                  <w:rFonts w:hint="eastAsia"/>
                  <w:color w:val="FF0000"/>
                  <w:sz w:val="21"/>
                  <w:szCs w:val="21"/>
                </w:rPr>
                <w:delText>」とすること。</w:delText>
              </w:r>
            </w:del>
          </w:p>
        </w:tc>
      </w:tr>
    </w:tbl>
    <w:p w14:paraId="64A685B6" w14:textId="1D7CAFC1" w:rsidR="00740FA9" w:rsidRPr="00091625" w:rsidRDefault="00F8366C" w:rsidP="00740FA9">
      <w:pPr>
        <w:widowControl/>
        <w:ind w:firstLineChars="100" w:firstLine="210"/>
        <w:rPr>
          <w:sz w:val="21"/>
          <w:szCs w:val="21"/>
        </w:rPr>
      </w:pPr>
      <w:r>
        <w:rPr>
          <w:rFonts w:hint="eastAsia"/>
          <w:sz w:val="21"/>
          <w:szCs w:val="21"/>
        </w:rPr>
        <w:t>この研究</w:t>
      </w:r>
      <w:r w:rsidR="00740FA9" w:rsidRPr="00091625">
        <w:rPr>
          <w:rFonts w:hint="eastAsia"/>
          <w:sz w:val="21"/>
          <w:szCs w:val="21"/>
        </w:rPr>
        <w:t>に関するご質問</w:t>
      </w:r>
      <w:r w:rsidR="00A46367">
        <w:rPr>
          <w:rFonts w:hint="eastAsia"/>
          <w:sz w:val="21"/>
          <w:szCs w:val="21"/>
        </w:rPr>
        <w:t>など</w:t>
      </w:r>
      <w:r w:rsidR="00740FA9" w:rsidRPr="00091625">
        <w:rPr>
          <w:rFonts w:hint="eastAsia"/>
          <w:sz w:val="21"/>
          <w:szCs w:val="21"/>
        </w:rPr>
        <w:t>がありましたら下記の連絡先までお問い合わせ下さい。</w:t>
      </w:r>
    </w:p>
    <w:p w14:paraId="63647108" w14:textId="13340F20" w:rsidR="00740FA9" w:rsidRPr="00091625" w:rsidRDefault="00740FA9" w:rsidP="00740FA9">
      <w:pPr>
        <w:widowControl/>
        <w:ind w:firstLineChars="100" w:firstLine="210"/>
        <w:rPr>
          <w:sz w:val="21"/>
          <w:szCs w:val="21"/>
        </w:rPr>
      </w:pPr>
      <w:r w:rsidRPr="00091625">
        <w:rPr>
          <w:rFonts w:hint="eastAsia"/>
          <w:sz w:val="21"/>
          <w:szCs w:val="21"/>
        </w:rPr>
        <w:t>ご希望があれば、他の</w:t>
      </w:r>
      <w:r w:rsidR="002172D5" w:rsidRPr="00091625">
        <w:rPr>
          <w:rFonts w:hint="eastAsia"/>
          <w:sz w:val="21"/>
          <w:szCs w:val="21"/>
        </w:rPr>
        <w:t>患者さん</w:t>
      </w:r>
      <w:r w:rsidRPr="00091625">
        <w:rPr>
          <w:rFonts w:hint="eastAsia"/>
          <w:sz w:val="21"/>
          <w:szCs w:val="21"/>
        </w:rPr>
        <w:t>の個人情報</w:t>
      </w:r>
      <w:r w:rsidR="00765B05" w:rsidRPr="00091625">
        <w:rPr>
          <w:rFonts w:hint="eastAsia"/>
          <w:sz w:val="21"/>
          <w:szCs w:val="21"/>
        </w:rPr>
        <w:t>および</w:t>
      </w:r>
      <w:r w:rsidRPr="00091625">
        <w:rPr>
          <w:rFonts w:hint="eastAsia"/>
          <w:sz w:val="21"/>
          <w:szCs w:val="21"/>
        </w:rPr>
        <w:t>知的財産の保護に支障がない範囲内で、研究計画書</w:t>
      </w:r>
      <w:r w:rsidR="00765B05" w:rsidRPr="00091625">
        <w:rPr>
          <w:rFonts w:hint="eastAsia"/>
          <w:sz w:val="21"/>
          <w:szCs w:val="21"/>
        </w:rPr>
        <w:t>および</w:t>
      </w:r>
      <w:r w:rsidRPr="00091625">
        <w:rPr>
          <w:rFonts w:hint="eastAsia"/>
          <w:sz w:val="21"/>
          <w:szCs w:val="21"/>
        </w:rPr>
        <w:t>関連資料を閲覧することができます。</w:t>
      </w:r>
    </w:p>
    <w:p w14:paraId="1F51188C" w14:textId="4F34FC24" w:rsidR="00740FA9" w:rsidRPr="00091625" w:rsidRDefault="00740FA9" w:rsidP="00740FA9">
      <w:pPr>
        <w:widowControl/>
        <w:ind w:firstLineChars="100" w:firstLine="210"/>
        <w:rPr>
          <w:sz w:val="21"/>
          <w:szCs w:val="21"/>
        </w:rPr>
      </w:pPr>
      <w:r w:rsidRPr="00091625">
        <w:rPr>
          <w:rFonts w:hint="eastAsia"/>
          <w:sz w:val="21"/>
          <w:szCs w:val="21"/>
        </w:rPr>
        <w:t>また、試料・情報が研究に用いられることについて、患者さん</w:t>
      </w:r>
      <w:r w:rsidR="00D76597" w:rsidRPr="00091625">
        <w:rPr>
          <w:rFonts w:hint="eastAsia"/>
          <w:sz w:val="21"/>
          <w:szCs w:val="21"/>
        </w:rPr>
        <w:t>または</w:t>
      </w:r>
      <w:r w:rsidRPr="00091625">
        <w:rPr>
          <w:rFonts w:hint="eastAsia"/>
          <w:sz w:val="21"/>
          <w:szCs w:val="21"/>
        </w:rPr>
        <w:t>患者さんの代理人の方にご了承いただけない場合には研究の対象としませんので、下記の連絡先までお申し出ください。その場合でも患者さんに不利益が生じ</w:t>
      </w:r>
      <w:bookmarkStart w:id="59" w:name="_Hlk185429252"/>
      <w:r w:rsidRPr="00091625">
        <w:rPr>
          <w:rFonts w:hint="eastAsia"/>
          <w:sz w:val="21"/>
          <w:szCs w:val="21"/>
        </w:rPr>
        <w:t>ることはありません</w:t>
      </w:r>
      <w:bookmarkEnd w:id="59"/>
      <w:r w:rsidRPr="00091625">
        <w:rPr>
          <w:rFonts w:hint="eastAsia"/>
          <w:sz w:val="21"/>
          <w:szCs w:val="21"/>
        </w:rPr>
        <w:t>。</w:t>
      </w:r>
    </w:p>
    <w:p w14:paraId="05278822" w14:textId="77777777" w:rsidR="00740FA9" w:rsidRPr="00091625" w:rsidRDefault="00740FA9" w:rsidP="00740FA9">
      <w:pPr>
        <w:widowControl/>
        <w:rPr>
          <w:color w:val="0070C0"/>
          <w:sz w:val="21"/>
          <w:szCs w:val="21"/>
        </w:rPr>
      </w:pPr>
    </w:p>
    <w:p w14:paraId="6C91687E" w14:textId="42F67BFA" w:rsidR="00A35CAD" w:rsidRDefault="00A35CAD" w:rsidP="00740FA9">
      <w:pPr>
        <w:widowControl/>
        <w:ind w:firstLineChars="100" w:firstLine="210"/>
        <w:rPr>
          <w:ins w:id="60" w:author="巌 杉谷" w:date="2025-11-19T15:33:00Z" w16du:dateUtc="2025-11-19T06:33:00Z"/>
          <w:rFonts w:cs="Times New Roman"/>
          <w:color w:val="0070C0"/>
          <w:sz w:val="21"/>
          <w:szCs w:val="21"/>
        </w:rPr>
      </w:pPr>
      <w:ins w:id="61" w:author="巌 杉谷" w:date="2025-11-19T15:33:00Z" w16du:dateUtc="2025-11-19T06:33:00Z">
        <w:r>
          <w:rPr>
            <w:rFonts w:cs="Times New Roman" w:hint="eastAsia"/>
            <w:color w:val="0070C0"/>
            <w:sz w:val="21"/>
            <w:szCs w:val="21"/>
          </w:rPr>
          <w:t>名称：</w:t>
        </w:r>
      </w:ins>
    </w:p>
    <w:p w14:paraId="589E2896" w14:textId="5140E714" w:rsidR="00740FA9" w:rsidRPr="00091625" w:rsidDel="00A35CAD" w:rsidRDefault="00A35CAD">
      <w:pPr>
        <w:widowControl/>
        <w:ind w:firstLineChars="100" w:firstLine="210"/>
        <w:rPr>
          <w:del w:id="62" w:author="巌 杉谷" w:date="2025-11-19T15:33:00Z" w16du:dateUtc="2025-11-19T06:33:00Z"/>
          <w:rFonts w:cs="Times New Roman"/>
          <w:color w:val="0070C0"/>
          <w:sz w:val="21"/>
          <w:szCs w:val="21"/>
        </w:rPr>
      </w:pPr>
      <w:ins w:id="63" w:author="巌 杉谷" w:date="2025-11-19T15:33:00Z" w16du:dateUtc="2025-11-19T06:33:00Z">
        <w:r>
          <w:rPr>
            <w:rFonts w:cs="Times New Roman" w:hint="eastAsia"/>
            <w:color w:val="0070C0"/>
            <w:sz w:val="21"/>
            <w:szCs w:val="21"/>
          </w:rPr>
          <w:t>住所：</w:t>
        </w:r>
      </w:ins>
      <w:del w:id="64" w:author="巌 杉谷" w:date="2025-11-19T15:33:00Z" w16du:dateUtc="2025-11-19T06:33:00Z">
        <w:r w:rsidR="00740FA9" w:rsidRPr="00091625" w:rsidDel="00A35CAD">
          <w:rPr>
            <w:rFonts w:cs="Times New Roman" w:hint="eastAsia"/>
            <w:color w:val="0070C0"/>
            <w:sz w:val="21"/>
            <w:szCs w:val="21"/>
          </w:rPr>
          <w:delText xml:space="preserve">日本医科大学付属病院　○○科　</w:delText>
        </w:r>
        <w:bookmarkStart w:id="65" w:name="_Hlk127955074"/>
        <w:r w:rsidR="00B4242E" w:rsidRPr="00832D58" w:rsidDel="00A35CAD">
          <w:rPr>
            <w:rFonts w:cs="Times New Roman" w:hint="eastAsia"/>
            <w:color w:val="0070C0"/>
            <w:sz w:val="21"/>
            <w:szCs w:val="21"/>
          </w:rPr>
          <w:delText>○○○○</w:delText>
        </w:r>
        <w:bookmarkEnd w:id="65"/>
      </w:del>
    </w:p>
    <w:p w14:paraId="4687F116" w14:textId="45D2356B" w:rsidR="00740FA9" w:rsidRPr="00091625" w:rsidRDefault="00740FA9" w:rsidP="00A35CAD">
      <w:pPr>
        <w:widowControl/>
        <w:ind w:firstLineChars="100" w:firstLine="210"/>
        <w:rPr>
          <w:rFonts w:cs="Times New Roman"/>
          <w:color w:val="0070C0"/>
          <w:sz w:val="21"/>
          <w:szCs w:val="21"/>
        </w:rPr>
      </w:pPr>
      <w:del w:id="66" w:author="巌 杉谷" w:date="2025-11-19T15:33:00Z" w16du:dateUtc="2025-11-19T06:33:00Z">
        <w:r w:rsidRPr="00091625" w:rsidDel="00A35CAD">
          <w:rPr>
            <w:rFonts w:cs="Times New Roman" w:hint="eastAsia"/>
            <w:color w:val="0070C0"/>
            <w:sz w:val="21"/>
            <w:szCs w:val="21"/>
          </w:rPr>
          <w:delText>〒</w:delText>
        </w:r>
        <w:r w:rsidRPr="00091625" w:rsidDel="00A35CAD">
          <w:rPr>
            <w:rFonts w:cs="Times New Roman"/>
            <w:color w:val="0070C0"/>
            <w:sz w:val="21"/>
            <w:szCs w:val="21"/>
          </w:rPr>
          <w:delText>113-8603</w:delText>
        </w:r>
        <w:r w:rsidRPr="00091625" w:rsidDel="00A35CAD">
          <w:rPr>
            <w:rFonts w:cs="Times New Roman" w:hint="eastAsia"/>
            <w:color w:val="0070C0"/>
            <w:sz w:val="21"/>
            <w:szCs w:val="21"/>
          </w:rPr>
          <w:delText xml:space="preserve">　東京都文京区千駄木</w:delText>
        </w:r>
        <w:r w:rsidRPr="00091625" w:rsidDel="00A35CAD">
          <w:rPr>
            <w:rFonts w:cs="Times New Roman"/>
            <w:color w:val="0070C0"/>
            <w:sz w:val="21"/>
            <w:szCs w:val="21"/>
          </w:rPr>
          <w:delText>1-1-5</w:delText>
        </w:r>
      </w:del>
    </w:p>
    <w:p w14:paraId="6838B6BA" w14:textId="6E9377AE" w:rsidR="00740FA9" w:rsidRPr="00091625" w:rsidRDefault="00740FA9" w:rsidP="00740FA9">
      <w:pPr>
        <w:widowControl/>
        <w:ind w:firstLineChars="100" w:firstLine="210"/>
        <w:rPr>
          <w:rFonts w:cs="Times New Roman"/>
          <w:color w:val="0070C0"/>
          <w:sz w:val="21"/>
          <w:szCs w:val="21"/>
        </w:rPr>
      </w:pPr>
      <w:r w:rsidRPr="00091625">
        <w:rPr>
          <w:rFonts w:cs="Times New Roman" w:hint="eastAsia"/>
          <w:color w:val="0070C0"/>
          <w:sz w:val="21"/>
          <w:szCs w:val="21"/>
        </w:rPr>
        <w:t>電話番号：</w:t>
      </w:r>
      <w:del w:id="67" w:author="巌 杉谷" w:date="2025-11-19T15:33:00Z" w16du:dateUtc="2025-11-19T06:33:00Z">
        <w:r w:rsidRPr="00091625" w:rsidDel="00A35CAD">
          <w:rPr>
            <w:rFonts w:cs="Times New Roman"/>
            <w:color w:val="0070C0"/>
            <w:sz w:val="21"/>
            <w:szCs w:val="21"/>
          </w:rPr>
          <w:delText>03-3822-2131</w:delText>
        </w:r>
        <w:r w:rsidRPr="00091625" w:rsidDel="00A35CAD">
          <w:rPr>
            <w:rFonts w:cs="Times New Roman" w:hint="eastAsia"/>
            <w:color w:val="0070C0"/>
            <w:sz w:val="21"/>
            <w:szCs w:val="21"/>
          </w:rPr>
          <w:delText>（代表）　内線：</w:delText>
        </w:r>
        <w:r w:rsidRPr="00091625" w:rsidDel="00A35CAD">
          <w:rPr>
            <w:rFonts w:cs="Times New Roman"/>
            <w:color w:val="0070C0"/>
            <w:sz w:val="21"/>
            <w:szCs w:val="21"/>
          </w:rPr>
          <w:delText>0000</w:delText>
        </w:r>
      </w:del>
    </w:p>
    <w:p w14:paraId="62C6E053" w14:textId="4E665C5F" w:rsidR="0051145E" w:rsidRPr="00B861EF" w:rsidRDefault="00740FA9" w:rsidP="00740FA9">
      <w:pPr>
        <w:ind w:firstLineChars="100" w:firstLine="210"/>
        <w:rPr>
          <w:rFonts w:cs="Times New Roman"/>
          <w:color w:val="0070C0"/>
          <w:sz w:val="21"/>
          <w:szCs w:val="21"/>
        </w:rPr>
      </w:pPr>
      <w:r w:rsidRPr="00E16F67">
        <w:rPr>
          <w:rFonts w:cs="Times New Roman" w:hint="eastAsia"/>
          <w:color w:val="0070C0"/>
          <w:sz w:val="21"/>
          <w:szCs w:val="21"/>
        </w:rPr>
        <w:t>メールアドレス</w:t>
      </w:r>
      <w:ins w:id="68" w:author="巌 杉谷" w:date="2025-11-19T15:34:00Z" w16du:dateUtc="2025-11-19T06:34:00Z">
        <w:r w:rsidR="00A35CAD">
          <w:rPr>
            <w:rFonts w:hint="eastAsia"/>
            <w:color w:val="0070C0"/>
          </w:rPr>
          <w:t>：</w:t>
        </w:r>
      </w:ins>
      <w:del w:id="69" w:author="巌 杉谷" w:date="2025-11-19T15:33:00Z" w16du:dateUtc="2025-11-19T06:33:00Z">
        <w:r w:rsidRPr="00E16F67" w:rsidDel="00A35CAD">
          <w:rPr>
            <w:rFonts w:cs="Times New Roman" w:hint="eastAsia"/>
            <w:color w:val="0070C0"/>
            <w:sz w:val="21"/>
            <w:szCs w:val="21"/>
          </w:rPr>
          <w:delText>：</w:delText>
        </w:r>
        <w:r w:rsidR="00E16F67" w:rsidRPr="00B861EF" w:rsidDel="00A35CAD">
          <w:rPr>
            <w:color w:val="0070C0"/>
          </w:rPr>
          <w:delText>xxxx@nms.ac.jp</w:delText>
        </w:r>
      </w:del>
    </w:p>
    <w:p w14:paraId="001C16D3" w14:textId="059A9167" w:rsidR="00413F10" w:rsidDel="00A35CAD" w:rsidRDefault="00413F10" w:rsidP="005D5980">
      <w:pPr>
        <w:rPr>
          <w:del w:id="70" w:author="巌 杉谷" w:date="2025-11-19T15:34:00Z" w16du:dateUtc="2025-11-19T06:34:00Z"/>
          <w:rFonts w:cs="Times New Roman"/>
          <w:color w:val="0070C0"/>
          <w:sz w:val="21"/>
          <w:szCs w:val="21"/>
        </w:rPr>
      </w:pPr>
    </w:p>
    <w:p w14:paraId="38424B93" w14:textId="44994EE8" w:rsidR="006657B4" w:rsidRPr="00091625" w:rsidDel="00A35CAD" w:rsidRDefault="006657B4" w:rsidP="006657B4">
      <w:pPr>
        <w:widowControl/>
        <w:ind w:firstLineChars="100" w:firstLine="210"/>
        <w:rPr>
          <w:del w:id="71" w:author="巌 杉谷" w:date="2025-11-19T15:34:00Z" w16du:dateUtc="2025-11-19T06:34:00Z"/>
          <w:rFonts w:cs="Times New Roman"/>
          <w:color w:val="0070C0"/>
          <w:sz w:val="21"/>
          <w:szCs w:val="21"/>
        </w:rPr>
      </w:pPr>
      <w:del w:id="72" w:author="巌 杉谷" w:date="2025-11-19T15:34:00Z" w16du:dateUtc="2025-11-19T06:34:00Z">
        <w:r w:rsidRPr="00091625" w:rsidDel="00A35CAD">
          <w:rPr>
            <w:rFonts w:cs="Times New Roman" w:hint="eastAsia"/>
            <w:color w:val="0070C0"/>
            <w:sz w:val="21"/>
            <w:szCs w:val="21"/>
          </w:rPr>
          <w:delText>日本医科大学</w:delText>
        </w:r>
        <w:r w:rsidDel="00A35CAD">
          <w:rPr>
            <w:rFonts w:cs="Times New Roman" w:hint="eastAsia"/>
            <w:color w:val="0070C0"/>
            <w:sz w:val="21"/>
            <w:szCs w:val="21"/>
          </w:rPr>
          <w:delText>武蔵小杉</w:delText>
        </w:r>
        <w:r w:rsidRPr="00091625" w:rsidDel="00A35CAD">
          <w:rPr>
            <w:rFonts w:cs="Times New Roman" w:hint="eastAsia"/>
            <w:color w:val="0070C0"/>
            <w:sz w:val="21"/>
            <w:szCs w:val="21"/>
          </w:rPr>
          <w:delText xml:space="preserve">病院　○○科　</w:delText>
        </w:r>
        <w:r w:rsidRPr="00832D58" w:rsidDel="00A35CAD">
          <w:rPr>
            <w:rFonts w:cs="Times New Roman" w:hint="eastAsia"/>
            <w:color w:val="0070C0"/>
            <w:sz w:val="21"/>
            <w:szCs w:val="21"/>
          </w:rPr>
          <w:delText>○○○○</w:delText>
        </w:r>
      </w:del>
    </w:p>
    <w:p w14:paraId="625A1B4B" w14:textId="0BE248C4" w:rsidR="006657B4" w:rsidRPr="00091625" w:rsidDel="00A35CAD" w:rsidRDefault="006657B4" w:rsidP="006657B4">
      <w:pPr>
        <w:widowControl/>
        <w:ind w:firstLineChars="100" w:firstLine="210"/>
        <w:rPr>
          <w:del w:id="73" w:author="巌 杉谷" w:date="2025-11-19T15:34:00Z" w16du:dateUtc="2025-11-19T06:34:00Z"/>
          <w:rFonts w:cs="Times New Roman"/>
          <w:color w:val="0070C0"/>
          <w:sz w:val="21"/>
          <w:szCs w:val="21"/>
        </w:rPr>
      </w:pPr>
      <w:del w:id="74" w:author="巌 杉谷" w:date="2025-11-19T15:34:00Z" w16du:dateUtc="2025-11-19T06:34:00Z">
        <w:r w:rsidRPr="00091625" w:rsidDel="00A35CAD">
          <w:rPr>
            <w:rFonts w:cs="Times New Roman" w:hint="eastAsia"/>
            <w:color w:val="0070C0"/>
            <w:sz w:val="21"/>
            <w:szCs w:val="21"/>
          </w:rPr>
          <w:delText>〒</w:delText>
        </w:r>
        <w:r w:rsidRPr="006657B4" w:rsidDel="00A35CAD">
          <w:rPr>
            <w:rFonts w:cs="Times New Roman"/>
            <w:color w:val="0070C0"/>
            <w:sz w:val="21"/>
            <w:szCs w:val="21"/>
          </w:rPr>
          <w:delText>211-8533</w:delText>
        </w:r>
        <w:r w:rsidRPr="00091625" w:rsidDel="00A35CAD">
          <w:rPr>
            <w:rFonts w:cs="Times New Roman" w:hint="eastAsia"/>
            <w:color w:val="0070C0"/>
            <w:sz w:val="21"/>
            <w:szCs w:val="21"/>
          </w:rPr>
          <w:delText xml:space="preserve">　</w:delText>
        </w:r>
        <w:r w:rsidRPr="006657B4" w:rsidDel="00A35CAD">
          <w:rPr>
            <w:rFonts w:cs="Times New Roman" w:hint="eastAsia"/>
            <w:color w:val="0070C0"/>
            <w:sz w:val="21"/>
            <w:szCs w:val="21"/>
          </w:rPr>
          <w:delText>神奈川県川崎市中原区小杉町</w:delText>
        </w:r>
        <w:r w:rsidRPr="006657B4" w:rsidDel="00A35CAD">
          <w:rPr>
            <w:rFonts w:cs="Times New Roman" w:hint="eastAsia"/>
            <w:color w:val="0070C0"/>
            <w:sz w:val="21"/>
            <w:szCs w:val="21"/>
          </w:rPr>
          <w:delText>1-383</w:delText>
        </w:r>
      </w:del>
    </w:p>
    <w:p w14:paraId="35D604BB" w14:textId="297936AA" w:rsidR="006657B4" w:rsidRPr="00091625" w:rsidDel="00A35CAD" w:rsidRDefault="006657B4" w:rsidP="006657B4">
      <w:pPr>
        <w:widowControl/>
        <w:ind w:firstLineChars="100" w:firstLine="210"/>
        <w:rPr>
          <w:del w:id="75" w:author="巌 杉谷" w:date="2025-11-19T15:34:00Z" w16du:dateUtc="2025-11-19T06:34:00Z"/>
          <w:rFonts w:cs="Times New Roman"/>
          <w:color w:val="0070C0"/>
          <w:sz w:val="21"/>
          <w:szCs w:val="21"/>
        </w:rPr>
      </w:pPr>
      <w:del w:id="76" w:author="巌 杉谷" w:date="2025-11-19T15:34:00Z" w16du:dateUtc="2025-11-19T06:34:00Z">
        <w:r w:rsidRPr="00091625" w:rsidDel="00A35CAD">
          <w:rPr>
            <w:rFonts w:cs="Times New Roman" w:hint="eastAsia"/>
            <w:color w:val="0070C0"/>
            <w:sz w:val="21"/>
            <w:szCs w:val="21"/>
          </w:rPr>
          <w:delText>電話番号：</w:delText>
        </w:r>
        <w:r w:rsidRPr="006657B4" w:rsidDel="00A35CAD">
          <w:rPr>
            <w:rFonts w:cs="Times New Roman"/>
            <w:color w:val="0070C0"/>
            <w:sz w:val="21"/>
            <w:szCs w:val="21"/>
          </w:rPr>
          <w:delText>044-733-5181</w:delText>
        </w:r>
        <w:r w:rsidRPr="00091625" w:rsidDel="00A35CAD">
          <w:rPr>
            <w:rFonts w:cs="Times New Roman" w:hint="eastAsia"/>
            <w:color w:val="0070C0"/>
            <w:sz w:val="21"/>
            <w:szCs w:val="21"/>
          </w:rPr>
          <w:delText>（代表）　内線：</w:delText>
        </w:r>
        <w:r w:rsidRPr="00091625" w:rsidDel="00A35CAD">
          <w:rPr>
            <w:rFonts w:cs="Times New Roman"/>
            <w:color w:val="0070C0"/>
            <w:sz w:val="21"/>
            <w:szCs w:val="21"/>
          </w:rPr>
          <w:delText>0000</w:delText>
        </w:r>
      </w:del>
    </w:p>
    <w:p w14:paraId="6E8056C4" w14:textId="03D74A50" w:rsidR="006657B4" w:rsidRPr="00B861EF" w:rsidDel="00A35CAD" w:rsidRDefault="006657B4" w:rsidP="006657B4">
      <w:pPr>
        <w:ind w:firstLineChars="100" w:firstLine="210"/>
        <w:rPr>
          <w:del w:id="77" w:author="巌 杉谷" w:date="2025-11-19T15:34:00Z" w16du:dateUtc="2025-11-19T06:34:00Z"/>
          <w:rFonts w:cs="Times New Roman"/>
          <w:color w:val="0070C0"/>
          <w:sz w:val="21"/>
          <w:szCs w:val="21"/>
        </w:rPr>
      </w:pPr>
      <w:del w:id="78" w:author="巌 杉谷" w:date="2025-11-19T15:34:00Z" w16du:dateUtc="2025-11-19T06:34:00Z">
        <w:r w:rsidRPr="00E16F67" w:rsidDel="00A35CAD">
          <w:rPr>
            <w:rFonts w:cs="Times New Roman" w:hint="eastAsia"/>
            <w:color w:val="0070C0"/>
            <w:sz w:val="21"/>
            <w:szCs w:val="21"/>
          </w:rPr>
          <w:delText>メールアドレス：</w:delText>
        </w:r>
        <w:r w:rsidR="00E16F67" w:rsidRPr="00B861EF" w:rsidDel="00A35CAD">
          <w:rPr>
            <w:color w:val="0070C0"/>
          </w:rPr>
          <w:delText>xxxx@nms.ac.jp</w:delText>
        </w:r>
      </w:del>
    </w:p>
    <w:p w14:paraId="699C9D10" w14:textId="754A9F46" w:rsidR="006657B4" w:rsidDel="00A35CAD" w:rsidRDefault="006657B4" w:rsidP="005D5980">
      <w:pPr>
        <w:rPr>
          <w:del w:id="79" w:author="巌 杉谷" w:date="2025-11-19T15:34:00Z" w16du:dateUtc="2025-11-19T06:34:00Z"/>
          <w:rFonts w:cs="Times New Roman"/>
          <w:color w:val="0070C0"/>
          <w:sz w:val="21"/>
          <w:szCs w:val="21"/>
        </w:rPr>
      </w:pPr>
    </w:p>
    <w:p w14:paraId="2FFF5473" w14:textId="6EB764DB" w:rsidR="006657B4" w:rsidRPr="00091625" w:rsidDel="00A35CAD" w:rsidRDefault="006657B4" w:rsidP="006657B4">
      <w:pPr>
        <w:widowControl/>
        <w:ind w:firstLineChars="100" w:firstLine="210"/>
        <w:rPr>
          <w:del w:id="80" w:author="巌 杉谷" w:date="2025-11-19T15:34:00Z" w16du:dateUtc="2025-11-19T06:34:00Z"/>
          <w:rFonts w:cs="Times New Roman"/>
          <w:color w:val="0070C0"/>
          <w:sz w:val="21"/>
          <w:szCs w:val="21"/>
        </w:rPr>
      </w:pPr>
      <w:del w:id="81" w:author="巌 杉谷" w:date="2025-11-19T15:34:00Z" w16du:dateUtc="2025-11-19T06:34:00Z">
        <w:r w:rsidRPr="00091625" w:rsidDel="00A35CAD">
          <w:rPr>
            <w:rFonts w:cs="Times New Roman" w:hint="eastAsia"/>
            <w:color w:val="0070C0"/>
            <w:sz w:val="21"/>
            <w:szCs w:val="21"/>
          </w:rPr>
          <w:delText>日本医科大学</w:delText>
        </w:r>
        <w:r w:rsidDel="00A35CAD">
          <w:rPr>
            <w:rFonts w:cs="Times New Roman" w:hint="eastAsia"/>
            <w:color w:val="0070C0"/>
            <w:sz w:val="21"/>
            <w:szCs w:val="21"/>
          </w:rPr>
          <w:delText>多摩永山</w:delText>
        </w:r>
        <w:r w:rsidRPr="00091625" w:rsidDel="00A35CAD">
          <w:rPr>
            <w:rFonts w:cs="Times New Roman" w:hint="eastAsia"/>
            <w:color w:val="0070C0"/>
            <w:sz w:val="21"/>
            <w:szCs w:val="21"/>
          </w:rPr>
          <w:delText xml:space="preserve">病院　○○科　</w:delText>
        </w:r>
        <w:r w:rsidRPr="00832D58" w:rsidDel="00A35CAD">
          <w:rPr>
            <w:rFonts w:cs="Times New Roman" w:hint="eastAsia"/>
            <w:color w:val="0070C0"/>
            <w:sz w:val="21"/>
            <w:szCs w:val="21"/>
          </w:rPr>
          <w:delText>○○○○</w:delText>
        </w:r>
      </w:del>
    </w:p>
    <w:p w14:paraId="71579305" w14:textId="64B3D678" w:rsidR="006657B4" w:rsidRPr="00091625" w:rsidDel="00A35CAD" w:rsidRDefault="006657B4" w:rsidP="006657B4">
      <w:pPr>
        <w:widowControl/>
        <w:ind w:firstLineChars="100" w:firstLine="210"/>
        <w:rPr>
          <w:del w:id="82" w:author="巌 杉谷" w:date="2025-11-19T15:34:00Z" w16du:dateUtc="2025-11-19T06:34:00Z"/>
          <w:rFonts w:cs="Times New Roman"/>
          <w:color w:val="0070C0"/>
          <w:sz w:val="21"/>
          <w:szCs w:val="21"/>
        </w:rPr>
      </w:pPr>
      <w:del w:id="83" w:author="巌 杉谷" w:date="2025-11-19T15:34:00Z" w16du:dateUtc="2025-11-19T06:34:00Z">
        <w:r w:rsidRPr="00091625" w:rsidDel="00A35CAD">
          <w:rPr>
            <w:rFonts w:cs="Times New Roman" w:hint="eastAsia"/>
            <w:color w:val="0070C0"/>
            <w:sz w:val="21"/>
            <w:szCs w:val="21"/>
          </w:rPr>
          <w:delText>〒</w:delText>
        </w:r>
        <w:r w:rsidRPr="006657B4" w:rsidDel="00A35CAD">
          <w:rPr>
            <w:rFonts w:cs="Times New Roman" w:hint="eastAsia"/>
            <w:color w:val="0070C0"/>
            <w:sz w:val="21"/>
            <w:szCs w:val="21"/>
          </w:rPr>
          <w:delText>206-8512</w:delText>
        </w:r>
        <w:r w:rsidDel="00A35CAD">
          <w:rPr>
            <w:rFonts w:cs="Times New Roman" w:hint="eastAsia"/>
            <w:color w:val="0070C0"/>
            <w:sz w:val="21"/>
            <w:szCs w:val="21"/>
          </w:rPr>
          <w:delText xml:space="preserve">　</w:delText>
        </w:r>
        <w:r w:rsidRPr="006657B4" w:rsidDel="00A35CAD">
          <w:rPr>
            <w:rFonts w:cs="Times New Roman" w:hint="eastAsia"/>
            <w:color w:val="0070C0"/>
            <w:sz w:val="21"/>
            <w:szCs w:val="21"/>
          </w:rPr>
          <w:delText>東京都多摩市永山</w:delText>
        </w:r>
        <w:r w:rsidRPr="006657B4" w:rsidDel="00A35CAD">
          <w:rPr>
            <w:rFonts w:cs="Times New Roman" w:hint="eastAsia"/>
            <w:color w:val="0070C0"/>
            <w:sz w:val="21"/>
            <w:szCs w:val="21"/>
          </w:rPr>
          <w:delText>1-7-1</w:delText>
        </w:r>
      </w:del>
    </w:p>
    <w:p w14:paraId="47B01F73" w14:textId="51FCA3D3" w:rsidR="006657B4" w:rsidRPr="00091625" w:rsidDel="00A35CAD" w:rsidRDefault="006657B4" w:rsidP="006657B4">
      <w:pPr>
        <w:widowControl/>
        <w:ind w:firstLineChars="100" w:firstLine="210"/>
        <w:rPr>
          <w:del w:id="84" w:author="巌 杉谷" w:date="2025-11-19T15:34:00Z" w16du:dateUtc="2025-11-19T06:34:00Z"/>
          <w:rFonts w:cs="Times New Roman"/>
          <w:color w:val="0070C0"/>
          <w:sz w:val="21"/>
          <w:szCs w:val="21"/>
        </w:rPr>
      </w:pPr>
      <w:del w:id="85" w:author="巌 杉谷" w:date="2025-11-19T15:34:00Z" w16du:dateUtc="2025-11-19T06:34:00Z">
        <w:r w:rsidRPr="00091625" w:rsidDel="00A35CAD">
          <w:rPr>
            <w:rFonts w:cs="Times New Roman" w:hint="eastAsia"/>
            <w:color w:val="0070C0"/>
            <w:sz w:val="21"/>
            <w:szCs w:val="21"/>
          </w:rPr>
          <w:delText>電話番号：</w:delText>
        </w:r>
        <w:r w:rsidRPr="006657B4" w:rsidDel="00A35CAD">
          <w:rPr>
            <w:rFonts w:cs="Times New Roman"/>
            <w:color w:val="0070C0"/>
            <w:sz w:val="21"/>
            <w:szCs w:val="21"/>
          </w:rPr>
          <w:delText>042-371-2111</w:delText>
        </w:r>
        <w:r w:rsidRPr="00091625" w:rsidDel="00A35CAD">
          <w:rPr>
            <w:rFonts w:cs="Times New Roman" w:hint="eastAsia"/>
            <w:color w:val="0070C0"/>
            <w:sz w:val="21"/>
            <w:szCs w:val="21"/>
          </w:rPr>
          <w:delText>（代表）　内線：</w:delText>
        </w:r>
        <w:r w:rsidRPr="00091625" w:rsidDel="00A35CAD">
          <w:rPr>
            <w:rFonts w:cs="Times New Roman"/>
            <w:color w:val="0070C0"/>
            <w:sz w:val="21"/>
            <w:szCs w:val="21"/>
          </w:rPr>
          <w:delText>0000</w:delText>
        </w:r>
      </w:del>
    </w:p>
    <w:p w14:paraId="4AB369B3" w14:textId="65D2C8FB" w:rsidR="006657B4" w:rsidRPr="00B861EF" w:rsidDel="00A35CAD" w:rsidRDefault="006657B4" w:rsidP="006657B4">
      <w:pPr>
        <w:ind w:firstLineChars="100" w:firstLine="210"/>
        <w:rPr>
          <w:del w:id="86" w:author="巌 杉谷" w:date="2025-11-19T15:34:00Z" w16du:dateUtc="2025-11-19T06:34:00Z"/>
          <w:rFonts w:cs="Times New Roman"/>
          <w:color w:val="0070C0"/>
          <w:sz w:val="21"/>
          <w:szCs w:val="21"/>
        </w:rPr>
      </w:pPr>
      <w:del w:id="87" w:author="巌 杉谷" w:date="2025-11-19T15:34:00Z" w16du:dateUtc="2025-11-19T06:34:00Z">
        <w:r w:rsidRPr="00E16F67" w:rsidDel="00A35CAD">
          <w:rPr>
            <w:rFonts w:cs="Times New Roman" w:hint="eastAsia"/>
            <w:color w:val="0070C0"/>
            <w:sz w:val="21"/>
            <w:szCs w:val="21"/>
          </w:rPr>
          <w:delText>メールアドレス：</w:delText>
        </w:r>
        <w:r w:rsidR="00E16F67" w:rsidRPr="00B861EF" w:rsidDel="00A35CAD">
          <w:rPr>
            <w:color w:val="0070C0"/>
          </w:rPr>
          <w:delText>xxxx@nms.ac.jp</w:delText>
        </w:r>
      </w:del>
    </w:p>
    <w:p w14:paraId="5FEAD995" w14:textId="62752A1C" w:rsidR="006657B4" w:rsidRPr="006657B4" w:rsidDel="00A35CAD" w:rsidRDefault="006657B4" w:rsidP="006657B4">
      <w:pPr>
        <w:rPr>
          <w:del w:id="88" w:author="巌 杉谷" w:date="2025-11-19T15:34:00Z" w16du:dateUtc="2025-11-19T06:34:00Z"/>
          <w:rFonts w:cs="Times New Roman"/>
          <w:color w:val="0070C0"/>
          <w:sz w:val="21"/>
          <w:szCs w:val="21"/>
        </w:rPr>
      </w:pPr>
    </w:p>
    <w:p w14:paraId="4636C5FE" w14:textId="7DC4C3B6" w:rsidR="006657B4" w:rsidRPr="00091625" w:rsidDel="00A35CAD" w:rsidRDefault="006657B4" w:rsidP="006657B4">
      <w:pPr>
        <w:widowControl/>
        <w:ind w:firstLineChars="100" w:firstLine="210"/>
        <w:rPr>
          <w:del w:id="89" w:author="巌 杉谷" w:date="2025-11-19T15:34:00Z" w16du:dateUtc="2025-11-19T06:34:00Z"/>
          <w:rFonts w:cs="Times New Roman"/>
          <w:color w:val="0070C0"/>
          <w:sz w:val="21"/>
          <w:szCs w:val="21"/>
        </w:rPr>
      </w:pPr>
      <w:del w:id="90" w:author="巌 杉谷" w:date="2025-11-19T15:34:00Z" w16du:dateUtc="2025-11-19T06:34:00Z">
        <w:r w:rsidRPr="00091625" w:rsidDel="00A35CAD">
          <w:rPr>
            <w:rFonts w:cs="Times New Roman" w:hint="eastAsia"/>
            <w:color w:val="0070C0"/>
            <w:sz w:val="21"/>
            <w:szCs w:val="21"/>
          </w:rPr>
          <w:delText>日本医科大学</w:delText>
        </w:r>
        <w:r w:rsidDel="00A35CAD">
          <w:rPr>
            <w:rFonts w:cs="Times New Roman" w:hint="eastAsia"/>
            <w:color w:val="0070C0"/>
            <w:sz w:val="21"/>
            <w:szCs w:val="21"/>
          </w:rPr>
          <w:delText>千葉北総</w:delText>
        </w:r>
        <w:r w:rsidRPr="00091625" w:rsidDel="00A35CAD">
          <w:rPr>
            <w:rFonts w:cs="Times New Roman" w:hint="eastAsia"/>
            <w:color w:val="0070C0"/>
            <w:sz w:val="21"/>
            <w:szCs w:val="21"/>
          </w:rPr>
          <w:delText xml:space="preserve">病院　○○科　</w:delText>
        </w:r>
        <w:r w:rsidRPr="00832D58" w:rsidDel="00A35CAD">
          <w:rPr>
            <w:rFonts w:cs="Times New Roman" w:hint="eastAsia"/>
            <w:color w:val="0070C0"/>
            <w:sz w:val="21"/>
            <w:szCs w:val="21"/>
          </w:rPr>
          <w:delText>○○○○</w:delText>
        </w:r>
      </w:del>
    </w:p>
    <w:p w14:paraId="3E5669F4" w14:textId="1D05EEB5" w:rsidR="006657B4" w:rsidRPr="00091625" w:rsidDel="00A35CAD" w:rsidRDefault="006657B4" w:rsidP="006657B4">
      <w:pPr>
        <w:widowControl/>
        <w:ind w:firstLineChars="100" w:firstLine="210"/>
        <w:rPr>
          <w:del w:id="91" w:author="巌 杉谷" w:date="2025-11-19T15:34:00Z" w16du:dateUtc="2025-11-19T06:34:00Z"/>
          <w:rFonts w:cs="Times New Roman"/>
          <w:color w:val="0070C0"/>
          <w:sz w:val="21"/>
          <w:szCs w:val="21"/>
        </w:rPr>
      </w:pPr>
      <w:del w:id="92" w:author="巌 杉谷" w:date="2025-11-19T15:34:00Z" w16du:dateUtc="2025-11-19T06:34:00Z">
        <w:r w:rsidRPr="00091625" w:rsidDel="00A35CAD">
          <w:rPr>
            <w:rFonts w:cs="Times New Roman" w:hint="eastAsia"/>
            <w:color w:val="0070C0"/>
            <w:sz w:val="21"/>
            <w:szCs w:val="21"/>
          </w:rPr>
          <w:delText>〒</w:delText>
        </w:r>
        <w:r w:rsidRPr="006657B4" w:rsidDel="00A35CAD">
          <w:rPr>
            <w:rFonts w:cs="Times New Roman" w:hint="eastAsia"/>
            <w:color w:val="0070C0"/>
            <w:sz w:val="21"/>
            <w:szCs w:val="21"/>
          </w:rPr>
          <w:delText>270-1694</w:delText>
        </w:r>
        <w:r w:rsidDel="00A35CAD">
          <w:rPr>
            <w:rFonts w:cs="Times New Roman" w:hint="eastAsia"/>
            <w:color w:val="0070C0"/>
            <w:sz w:val="21"/>
            <w:szCs w:val="21"/>
          </w:rPr>
          <w:delText xml:space="preserve">　</w:delText>
        </w:r>
        <w:r w:rsidRPr="006657B4" w:rsidDel="00A35CAD">
          <w:rPr>
            <w:rFonts w:cs="Times New Roman" w:hint="eastAsia"/>
            <w:color w:val="0070C0"/>
            <w:sz w:val="21"/>
            <w:szCs w:val="21"/>
          </w:rPr>
          <w:delText>千葉県印西市鎌苅</w:delText>
        </w:r>
        <w:r w:rsidRPr="006657B4" w:rsidDel="00A35CAD">
          <w:rPr>
            <w:rFonts w:cs="Times New Roman" w:hint="eastAsia"/>
            <w:color w:val="0070C0"/>
            <w:sz w:val="21"/>
            <w:szCs w:val="21"/>
          </w:rPr>
          <w:delText>1715</w:delText>
        </w:r>
      </w:del>
    </w:p>
    <w:p w14:paraId="142B96D3" w14:textId="3807FA40" w:rsidR="006657B4" w:rsidRPr="00091625" w:rsidDel="00A35CAD" w:rsidRDefault="006657B4" w:rsidP="006657B4">
      <w:pPr>
        <w:widowControl/>
        <w:ind w:firstLineChars="100" w:firstLine="210"/>
        <w:rPr>
          <w:del w:id="93" w:author="巌 杉谷" w:date="2025-11-19T15:34:00Z" w16du:dateUtc="2025-11-19T06:34:00Z"/>
          <w:rFonts w:cs="Times New Roman"/>
          <w:color w:val="0070C0"/>
          <w:sz w:val="21"/>
          <w:szCs w:val="21"/>
        </w:rPr>
      </w:pPr>
      <w:del w:id="94" w:author="巌 杉谷" w:date="2025-11-19T15:34:00Z" w16du:dateUtc="2025-11-19T06:34:00Z">
        <w:r w:rsidRPr="00091625" w:rsidDel="00A35CAD">
          <w:rPr>
            <w:rFonts w:cs="Times New Roman" w:hint="eastAsia"/>
            <w:color w:val="0070C0"/>
            <w:sz w:val="21"/>
            <w:szCs w:val="21"/>
          </w:rPr>
          <w:delText>電話番号：</w:delText>
        </w:r>
        <w:r w:rsidRPr="006657B4" w:rsidDel="00A35CAD">
          <w:rPr>
            <w:rFonts w:cs="Times New Roman"/>
            <w:color w:val="0070C0"/>
            <w:sz w:val="21"/>
            <w:szCs w:val="21"/>
          </w:rPr>
          <w:delText>0476-99-1111</w:delText>
        </w:r>
        <w:r w:rsidRPr="00091625" w:rsidDel="00A35CAD">
          <w:rPr>
            <w:rFonts w:cs="Times New Roman" w:hint="eastAsia"/>
            <w:color w:val="0070C0"/>
            <w:sz w:val="21"/>
            <w:szCs w:val="21"/>
          </w:rPr>
          <w:delText>（代表）　内線：</w:delText>
        </w:r>
        <w:r w:rsidRPr="00091625" w:rsidDel="00A35CAD">
          <w:rPr>
            <w:rFonts w:cs="Times New Roman"/>
            <w:color w:val="0070C0"/>
            <w:sz w:val="21"/>
            <w:szCs w:val="21"/>
          </w:rPr>
          <w:delText>0000</w:delText>
        </w:r>
      </w:del>
    </w:p>
    <w:p w14:paraId="6745E6AE" w14:textId="201B3755" w:rsidR="006657B4" w:rsidRPr="00B861EF" w:rsidDel="00A35CAD" w:rsidRDefault="006657B4" w:rsidP="006657B4">
      <w:pPr>
        <w:ind w:firstLineChars="100" w:firstLine="210"/>
        <w:rPr>
          <w:del w:id="95" w:author="巌 杉谷" w:date="2025-11-19T15:34:00Z" w16du:dateUtc="2025-11-19T06:34:00Z"/>
          <w:rFonts w:cs="Times New Roman"/>
          <w:color w:val="0070C0"/>
          <w:sz w:val="21"/>
          <w:szCs w:val="21"/>
        </w:rPr>
      </w:pPr>
      <w:del w:id="96" w:author="巌 杉谷" w:date="2025-11-19T15:34:00Z" w16du:dateUtc="2025-11-19T06:34:00Z">
        <w:r w:rsidRPr="00E16F67" w:rsidDel="00A35CAD">
          <w:rPr>
            <w:rFonts w:cs="Times New Roman" w:hint="eastAsia"/>
            <w:color w:val="0070C0"/>
            <w:sz w:val="21"/>
            <w:szCs w:val="21"/>
          </w:rPr>
          <w:delText>メールアドレス：</w:delText>
        </w:r>
        <w:r w:rsidR="00E16F67" w:rsidRPr="00B861EF" w:rsidDel="00A35CAD">
          <w:rPr>
            <w:color w:val="0070C0"/>
          </w:rPr>
          <w:delText>xxxx@nms.ac.jp</w:delText>
        </w:r>
      </w:del>
    </w:p>
    <w:p w14:paraId="7FAF8CBB" w14:textId="15C8C495" w:rsidR="006657B4" w:rsidRPr="006657B4" w:rsidDel="00A35CAD" w:rsidRDefault="006657B4" w:rsidP="006657B4">
      <w:pPr>
        <w:rPr>
          <w:del w:id="97" w:author="巌 杉谷" w:date="2025-11-19T15:34:00Z" w16du:dateUtc="2025-11-19T06:34:00Z"/>
          <w:rFonts w:cs="Times New Roman"/>
          <w:color w:val="0070C0"/>
          <w:sz w:val="21"/>
          <w:szCs w:val="21"/>
        </w:rPr>
      </w:pPr>
    </w:p>
    <w:p w14:paraId="1041D159" w14:textId="3F452123" w:rsidR="006657B4" w:rsidRPr="00091625" w:rsidDel="00A35CAD" w:rsidRDefault="006657B4" w:rsidP="006657B4">
      <w:pPr>
        <w:widowControl/>
        <w:ind w:firstLineChars="100" w:firstLine="210"/>
        <w:rPr>
          <w:del w:id="98" w:author="巌 杉谷" w:date="2025-11-19T15:34:00Z" w16du:dateUtc="2025-11-19T06:34:00Z"/>
          <w:rFonts w:cs="Times New Roman"/>
          <w:color w:val="0070C0"/>
          <w:sz w:val="21"/>
          <w:szCs w:val="21"/>
        </w:rPr>
      </w:pPr>
      <w:del w:id="99" w:author="巌 杉谷" w:date="2025-11-19T15:34:00Z" w16du:dateUtc="2025-11-19T06:34:00Z">
        <w:r w:rsidRPr="00091625" w:rsidDel="00A35CAD">
          <w:rPr>
            <w:rFonts w:cs="Times New Roman" w:hint="eastAsia"/>
            <w:color w:val="0070C0"/>
            <w:sz w:val="21"/>
            <w:szCs w:val="21"/>
          </w:rPr>
          <w:delText>日本医科大学　○○</w:delText>
        </w:r>
        <w:r w:rsidDel="00A35CAD">
          <w:rPr>
            <w:rFonts w:cs="Times New Roman" w:hint="eastAsia"/>
            <w:color w:val="0070C0"/>
            <w:sz w:val="21"/>
            <w:szCs w:val="21"/>
          </w:rPr>
          <w:delText>教室</w:delText>
        </w:r>
        <w:r w:rsidRPr="00091625" w:rsidDel="00A35CAD">
          <w:rPr>
            <w:rFonts w:cs="Times New Roman" w:hint="eastAsia"/>
            <w:color w:val="0070C0"/>
            <w:sz w:val="21"/>
            <w:szCs w:val="21"/>
          </w:rPr>
          <w:delText xml:space="preserve">　</w:delText>
        </w:r>
        <w:r w:rsidRPr="00832D58" w:rsidDel="00A35CAD">
          <w:rPr>
            <w:rFonts w:cs="Times New Roman" w:hint="eastAsia"/>
            <w:color w:val="0070C0"/>
            <w:sz w:val="21"/>
            <w:szCs w:val="21"/>
          </w:rPr>
          <w:delText>○○○○</w:delText>
        </w:r>
      </w:del>
    </w:p>
    <w:p w14:paraId="48090498" w14:textId="0479D78B" w:rsidR="006657B4" w:rsidRPr="00091625" w:rsidDel="00A35CAD" w:rsidRDefault="006657B4" w:rsidP="006657B4">
      <w:pPr>
        <w:widowControl/>
        <w:ind w:firstLineChars="100" w:firstLine="210"/>
        <w:rPr>
          <w:del w:id="100" w:author="巌 杉谷" w:date="2025-11-19T15:34:00Z" w16du:dateUtc="2025-11-19T06:34:00Z"/>
          <w:rFonts w:cs="Times New Roman"/>
          <w:color w:val="0070C0"/>
          <w:sz w:val="21"/>
          <w:szCs w:val="21"/>
        </w:rPr>
      </w:pPr>
      <w:del w:id="101" w:author="巌 杉谷" w:date="2025-11-19T15:34:00Z" w16du:dateUtc="2025-11-19T06:34:00Z">
        <w:r w:rsidRPr="00091625" w:rsidDel="00A35CAD">
          <w:rPr>
            <w:rFonts w:cs="Times New Roman" w:hint="eastAsia"/>
            <w:color w:val="0070C0"/>
            <w:sz w:val="21"/>
            <w:szCs w:val="21"/>
          </w:rPr>
          <w:delText>〒</w:delText>
        </w:r>
        <w:r w:rsidRPr="006657B4" w:rsidDel="00A35CAD">
          <w:rPr>
            <w:rFonts w:cs="Times New Roman"/>
            <w:color w:val="0070C0"/>
            <w:sz w:val="21"/>
            <w:szCs w:val="21"/>
          </w:rPr>
          <w:delText>113-8602</w:delText>
        </w:r>
        <w:r w:rsidDel="00A35CAD">
          <w:rPr>
            <w:rFonts w:cs="Times New Roman" w:hint="eastAsia"/>
            <w:color w:val="0070C0"/>
            <w:sz w:val="21"/>
            <w:szCs w:val="21"/>
          </w:rPr>
          <w:delText xml:space="preserve">　</w:delText>
        </w:r>
        <w:r w:rsidRPr="00091625" w:rsidDel="00A35CAD">
          <w:rPr>
            <w:rFonts w:cs="Times New Roman" w:hint="eastAsia"/>
            <w:color w:val="0070C0"/>
            <w:sz w:val="21"/>
            <w:szCs w:val="21"/>
          </w:rPr>
          <w:delText>東京都文京区千駄木</w:delText>
        </w:r>
        <w:r w:rsidRPr="00091625" w:rsidDel="00A35CAD">
          <w:rPr>
            <w:rFonts w:cs="Times New Roman"/>
            <w:color w:val="0070C0"/>
            <w:sz w:val="21"/>
            <w:szCs w:val="21"/>
          </w:rPr>
          <w:delText>1-1-5</w:delText>
        </w:r>
      </w:del>
    </w:p>
    <w:p w14:paraId="1D021D14" w14:textId="4D3B09DA" w:rsidR="006657B4" w:rsidRPr="00091625" w:rsidDel="00A35CAD" w:rsidRDefault="006657B4" w:rsidP="006657B4">
      <w:pPr>
        <w:widowControl/>
        <w:ind w:firstLineChars="100" w:firstLine="210"/>
        <w:rPr>
          <w:del w:id="102" w:author="巌 杉谷" w:date="2025-11-19T15:34:00Z" w16du:dateUtc="2025-11-19T06:34:00Z"/>
          <w:rFonts w:cs="Times New Roman"/>
          <w:color w:val="0070C0"/>
          <w:sz w:val="21"/>
          <w:szCs w:val="21"/>
        </w:rPr>
      </w:pPr>
      <w:del w:id="103" w:author="巌 杉谷" w:date="2025-11-19T15:34:00Z" w16du:dateUtc="2025-11-19T06:34:00Z">
        <w:r w:rsidRPr="00091625" w:rsidDel="00A35CAD">
          <w:rPr>
            <w:rFonts w:cs="Times New Roman" w:hint="eastAsia"/>
            <w:color w:val="0070C0"/>
            <w:sz w:val="21"/>
            <w:szCs w:val="21"/>
          </w:rPr>
          <w:delText>電話番号：</w:delText>
        </w:r>
        <w:r w:rsidRPr="006657B4" w:rsidDel="00A35CAD">
          <w:rPr>
            <w:rFonts w:cs="Times New Roman"/>
            <w:color w:val="0070C0"/>
            <w:sz w:val="21"/>
            <w:szCs w:val="21"/>
          </w:rPr>
          <w:delText>03-3822-2131</w:delText>
        </w:r>
        <w:r w:rsidRPr="00091625" w:rsidDel="00A35CAD">
          <w:rPr>
            <w:rFonts w:cs="Times New Roman" w:hint="eastAsia"/>
            <w:color w:val="0070C0"/>
            <w:sz w:val="21"/>
            <w:szCs w:val="21"/>
          </w:rPr>
          <w:delText>（代表）　内線：</w:delText>
        </w:r>
        <w:r w:rsidRPr="00091625" w:rsidDel="00A35CAD">
          <w:rPr>
            <w:rFonts w:cs="Times New Roman"/>
            <w:color w:val="0070C0"/>
            <w:sz w:val="21"/>
            <w:szCs w:val="21"/>
          </w:rPr>
          <w:delText>0000</w:delText>
        </w:r>
      </w:del>
    </w:p>
    <w:p w14:paraId="75224448" w14:textId="1743BF39" w:rsidR="006657B4" w:rsidRPr="00B861EF" w:rsidDel="00A35CAD" w:rsidRDefault="006657B4" w:rsidP="006657B4">
      <w:pPr>
        <w:ind w:firstLineChars="100" w:firstLine="210"/>
        <w:rPr>
          <w:del w:id="104" w:author="巌 杉谷" w:date="2025-11-19T15:34:00Z" w16du:dateUtc="2025-11-19T06:34:00Z"/>
          <w:rFonts w:cs="Times New Roman"/>
          <w:color w:val="0070C0"/>
          <w:sz w:val="21"/>
          <w:szCs w:val="21"/>
        </w:rPr>
      </w:pPr>
      <w:del w:id="105" w:author="巌 杉谷" w:date="2025-11-19T15:34:00Z" w16du:dateUtc="2025-11-19T06:34:00Z">
        <w:r w:rsidRPr="00E16F67" w:rsidDel="00A35CAD">
          <w:rPr>
            <w:rFonts w:cs="Times New Roman" w:hint="eastAsia"/>
            <w:color w:val="0070C0"/>
            <w:sz w:val="21"/>
            <w:szCs w:val="21"/>
          </w:rPr>
          <w:delText>メールアドレス：</w:delText>
        </w:r>
        <w:r w:rsidR="00E16F67" w:rsidRPr="00B861EF" w:rsidDel="00A35CAD">
          <w:rPr>
            <w:color w:val="0070C0"/>
          </w:rPr>
          <w:delText>xxxx@nms.ac.jp</w:delText>
        </w:r>
      </w:del>
    </w:p>
    <w:p w14:paraId="733417EE" w14:textId="2A485CF6" w:rsidR="008F0017" w:rsidRPr="006657B4" w:rsidRDefault="008F0017" w:rsidP="005D5980">
      <w:pPr>
        <w:rPr>
          <w:rFonts w:cs="Times New Roman"/>
          <w:color w:val="0070C0"/>
          <w:sz w:val="21"/>
          <w:szCs w:val="21"/>
        </w:rPr>
      </w:pPr>
    </w:p>
    <w:sectPr w:rsidR="008F0017" w:rsidRPr="006657B4" w:rsidSect="00184E87">
      <w:headerReference w:type="default" r:id="rId8"/>
      <w:pgSz w:w="11906" w:h="16838"/>
      <w:pgMar w:top="1418" w:right="851" w:bottom="851" w:left="851"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C8E987" w14:textId="77777777" w:rsidR="003F6A18" w:rsidRDefault="003F6A18" w:rsidP="008F17C3">
      <w:r>
        <w:separator/>
      </w:r>
    </w:p>
  </w:endnote>
  <w:endnote w:type="continuationSeparator" w:id="0">
    <w:p w14:paraId="532BA48A" w14:textId="77777777" w:rsidR="003F6A18" w:rsidRDefault="003F6A18" w:rsidP="008F1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メイリオ">
    <w:altName w:val="Meiryo"/>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AEF415" w14:textId="77777777" w:rsidR="003F6A18" w:rsidRDefault="003F6A18" w:rsidP="008F17C3">
      <w:r>
        <w:separator/>
      </w:r>
    </w:p>
  </w:footnote>
  <w:footnote w:type="continuationSeparator" w:id="0">
    <w:p w14:paraId="3918A403" w14:textId="77777777" w:rsidR="003F6A18" w:rsidRDefault="003F6A18" w:rsidP="008F17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FFA4C" w14:textId="5DA30460" w:rsidR="00A0197D" w:rsidRPr="00B23E6B" w:rsidRDefault="00184E87" w:rsidP="00A0197D">
    <w:pPr>
      <w:pStyle w:val="a9"/>
      <w:jc w:val="right"/>
      <w:rPr>
        <w:sz w:val="22"/>
      </w:rPr>
    </w:pPr>
    <w:r w:rsidRPr="00B23E6B">
      <w:rPr>
        <w:rFonts w:hint="eastAsia"/>
        <w:sz w:val="22"/>
      </w:rPr>
      <w:t>様式</w:t>
    </w:r>
    <w:r w:rsidR="00D02CFD">
      <w:rPr>
        <w:sz w:val="22"/>
      </w:rPr>
      <w:t>4</w:t>
    </w:r>
    <w:r w:rsidRPr="00B23E6B">
      <w:rPr>
        <w:sz w:val="22"/>
      </w:rPr>
      <w:t>-2</w:t>
    </w:r>
  </w:p>
  <w:p w14:paraId="11257EBE" w14:textId="2A7C39BE" w:rsidR="00A0197D" w:rsidRPr="00B23E6B" w:rsidRDefault="00A0197D" w:rsidP="00A0197D">
    <w:pPr>
      <w:pStyle w:val="a9"/>
      <w:jc w:val="right"/>
      <w:rPr>
        <w:sz w:val="22"/>
      </w:rPr>
    </w:pPr>
    <w:r w:rsidRPr="00B23E6B">
      <w:rPr>
        <w:sz w:val="22"/>
      </w:rPr>
      <w:t>v</w:t>
    </w:r>
    <w:r w:rsidRPr="00B23E6B">
      <w:rPr>
        <w:rFonts w:hint="eastAsia"/>
        <w:sz w:val="22"/>
      </w:rPr>
      <w:t>er</w:t>
    </w:r>
    <w:r w:rsidRPr="00B23E6B">
      <w:rPr>
        <w:sz w:val="22"/>
      </w:rPr>
      <w:t>sion</w:t>
    </w:r>
    <w:r w:rsidRPr="00B23E6B">
      <w:rPr>
        <w:rFonts w:hint="eastAsia"/>
        <w:sz w:val="22"/>
      </w:rPr>
      <w:t>：○</w:t>
    </w:r>
  </w:p>
  <w:p w14:paraId="66024FE5" w14:textId="218E3E21" w:rsidR="00184E87" w:rsidRPr="00B23E6B" w:rsidRDefault="00A0197D" w:rsidP="00184E87">
    <w:pPr>
      <w:pStyle w:val="a9"/>
      <w:jc w:val="right"/>
      <w:rPr>
        <w:sz w:val="22"/>
      </w:rPr>
    </w:pPr>
    <w:r w:rsidRPr="00B23E6B">
      <w:rPr>
        <w:rFonts w:hint="eastAsia"/>
        <w:sz w:val="22"/>
      </w:rPr>
      <w:t>作成日：○年○月○日</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454CD8"/>
    <w:multiLevelType w:val="hybridMultilevel"/>
    <w:tmpl w:val="DBB67D64"/>
    <w:lvl w:ilvl="0" w:tplc="F3A8180E">
      <w:start w:val="1"/>
      <w:numFmt w:val="bullet"/>
      <w:lvlText w:val=""/>
      <w:lvlJc w:val="left"/>
      <w:pPr>
        <w:ind w:left="420" w:hanging="420"/>
      </w:pPr>
      <w:rPr>
        <w:rFonts w:ascii="Wingdings" w:hAnsi="Wingdings" w:hint="default"/>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A0109EB"/>
    <w:multiLevelType w:val="hybridMultilevel"/>
    <w:tmpl w:val="3F5062E2"/>
    <w:lvl w:ilvl="0" w:tplc="A374206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56AB28F9"/>
    <w:multiLevelType w:val="hybridMultilevel"/>
    <w:tmpl w:val="2BC2091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7BB5CD0"/>
    <w:multiLevelType w:val="hybridMultilevel"/>
    <w:tmpl w:val="BED45DC0"/>
    <w:lvl w:ilvl="0" w:tplc="1A407C1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E204449"/>
    <w:multiLevelType w:val="hybridMultilevel"/>
    <w:tmpl w:val="FF7E380C"/>
    <w:lvl w:ilvl="0" w:tplc="A3742066">
      <w:start w:val="1"/>
      <w:numFmt w:val="decimalEnclosedCircle"/>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C175C22"/>
    <w:multiLevelType w:val="hybridMultilevel"/>
    <w:tmpl w:val="7E18D6FE"/>
    <w:lvl w:ilvl="0" w:tplc="A5DC58F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057778058">
    <w:abstractNumId w:val="5"/>
  </w:num>
  <w:num w:numId="2" w16cid:durableId="1312979470">
    <w:abstractNumId w:val="3"/>
  </w:num>
  <w:num w:numId="3" w16cid:durableId="742068048">
    <w:abstractNumId w:val="2"/>
  </w:num>
  <w:num w:numId="4" w16cid:durableId="2018186920">
    <w:abstractNumId w:val="0"/>
  </w:num>
  <w:num w:numId="5" w16cid:durableId="2006273964">
    <w:abstractNumId w:val="4"/>
  </w:num>
  <w:num w:numId="6" w16cid:durableId="26497138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巌 杉谷">
    <w15:presenceInfo w15:providerId="Windows Live" w15:userId="ae933dceb3de4fa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bordersDoNotSurroundHeader/>
  <w:bordersDoNotSurroundFooter/>
  <w:proofState w:spelling="clean" w:grammar="dirty"/>
  <w:trackRevisions/>
  <w:defaultTabStop w:val="840"/>
  <w:drawingGridHorizontalSpacing w:val="1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45E"/>
    <w:rsid w:val="00012270"/>
    <w:rsid w:val="00024DCD"/>
    <w:rsid w:val="00072CD6"/>
    <w:rsid w:val="00074754"/>
    <w:rsid w:val="00091625"/>
    <w:rsid w:val="000D7B4A"/>
    <w:rsid w:val="000E1AE7"/>
    <w:rsid w:val="00126A1B"/>
    <w:rsid w:val="0015657F"/>
    <w:rsid w:val="00177419"/>
    <w:rsid w:val="00184E87"/>
    <w:rsid w:val="001D3203"/>
    <w:rsid w:val="001D78ED"/>
    <w:rsid w:val="002172D5"/>
    <w:rsid w:val="002205A2"/>
    <w:rsid w:val="00230037"/>
    <w:rsid w:val="00266869"/>
    <w:rsid w:val="002673B4"/>
    <w:rsid w:val="00295FC8"/>
    <w:rsid w:val="002D3F72"/>
    <w:rsid w:val="0030443F"/>
    <w:rsid w:val="00312CD1"/>
    <w:rsid w:val="00316B85"/>
    <w:rsid w:val="00330BE6"/>
    <w:rsid w:val="003323F2"/>
    <w:rsid w:val="003343CF"/>
    <w:rsid w:val="00352C4D"/>
    <w:rsid w:val="00364248"/>
    <w:rsid w:val="00376541"/>
    <w:rsid w:val="003824B8"/>
    <w:rsid w:val="003913B8"/>
    <w:rsid w:val="003E1661"/>
    <w:rsid w:val="003F6A18"/>
    <w:rsid w:val="00413F10"/>
    <w:rsid w:val="004203BA"/>
    <w:rsid w:val="00427C03"/>
    <w:rsid w:val="00460007"/>
    <w:rsid w:val="00475B8E"/>
    <w:rsid w:val="00476D64"/>
    <w:rsid w:val="004E4306"/>
    <w:rsid w:val="004E43F8"/>
    <w:rsid w:val="004F45A7"/>
    <w:rsid w:val="00500446"/>
    <w:rsid w:val="0051145E"/>
    <w:rsid w:val="00544C90"/>
    <w:rsid w:val="00561FBA"/>
    <w:rsid w:val="00576CCD"/>
    <w:rsid w:val="005A28F5"/>
    <w:rsid w:val="005B43D0"/>
    <w:rsid w:val="005B572A"/>
    <w:rsid w:val="005D5980"/>
    <w:rsid w:val="00605530"/>
    <w:rsid w:val="0066058C"/>
    <w:rsid w:val="006657B4"/>
    <w:rsid w:val="00696937"/>
    <w:rsid w:val="006E6FF1"/>
    <w:rsid w:val="006F09D1"/>
    <w:rsid w:val="00740FA9"/>
    <w:rsid w:val="007539DA"/>
    <w:rsid w:val="00765B05"/>
    <w:rsid w:val="007C2A1F"/>
    <w:rsid w:val="007D48D5"/>
    <w:rsid w:val="008304DD"/>
    <w:rsid w:val="00832D58"/>
    <w:rsid w:val="00864AF8"/>
    <w:rsid w:val="00864B17"/>
    <w:rsid w:val="008B6498"/>
    <w:rsid w:val="008F0017"/>
    <w:rsid w:val="008F17C3"/>
    <w:rsid w:val="0095481F"/>
    <w:rsid w:val="009C7C06"/>
    <w:rsid w:val="009D2E0E"/>
    <w:rsid w:val="009E337B"/>
    <w:rsid w:val="009E564F"/>
    <w:rsid w:val="00A0197D"/>
    <w:rsid w:val="00A35CAD"/>
    <w:rsid w:val="00A46367"/>
    <w:rsid w:val="00AF2BFE"/>
    <w:rsid w:val="00B01FC6"/>
    <w:rsid w:val="00B04378"/>
    <w:rsid w:val="00B158E7"/>
    <w:rsid w:val="00B23E6B"/>
    <w:rsid w:val="00B26FC5"/>
    <w:rsid w:val="00B4242E"/>
    <w:rsid w:val="00B47B89"/>
    <w:rsid w:val="00B861EF"/>
    <w:rsid w:val="00BB7052"/>
    <w:rsid w:val="00BD4728"/>
    <w:rsid w:val="00C0176D"/>
    <w:rsid w:val="00C036D1"/>
    <w:rsid w:val="00C21485"/>
    <w:rsid w:val="00C32E0D"/>
    <w:rsid w:val="00C35738"/>
    <w:rsid w:val="00C45670"/>
    <w:rsid w:val="00C8499D"/>
    <w:rsid w:val="00C9787B"/>
    <w:rsid w:val="00CA2140"/>
    <w:rsid w:val="00CF7820"/>
    <w:rsid w:val="00D02CFD"/>
    <w:rsid w:val="00D157DA"/>
    <w:rsid w:val="00D23B7C"/>
    <w:rsid w:val="00D434E2"/>
    <w:rsid w:val="00D543A9"/>
    <w:rsid w:val="00D76597"/>
    <w:rsid w:val="00DB524B"/>
    <w:rsid w:val="00E16F67"/>
    <w:rsid w:val="00E24D85"/>
    <w:rsid w:val="00E25542"/>
    <w:rsid w:val="00E26C5F"/>
    <w:rsid w:val="00E5080E"/>
    <w:rsid w:val="00E62C0D"/>
    <w:rsid w:val="00E64862"/>
    <w:rsid w:val="00E9425A"/>
    <w:rsid w:val="00EA6B8C"/>
    <w:rsid w:val="00EB65E9"/>
    <w:rsid w:val="00EC2890"/>
    <w:rsid w:val="00F3042D"/>
    <w:rsid w:val="00F31B25"/>
    <w:rsid w:val="00F47359"/>
    <w:rsid w:val="00F5307E"/>
    <w:rsid w:val="00F82AA0"/>
    <w:rsid w:val="00F8366C"/>
    <w:rsid w:val="00F84AFD"/>
    <w:rsid w:val="00FA50A9"/>
    <w:rsid w:val="00FB2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7B7383C"/>
  <w15:chartTrackingRefBased/>
  <w15:docId w15:val="{6AC1F8EC-64E3-4B51-AF56-143926383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heme="minorBidi"/>
        <w:kern w:val="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1145E"/>
    <w:pPr>
      <w:ind w:leftChars="400" w:left="840"/>
    </w:pPr>
    <w:rPr>
      <w:rFonts w:ascii="Century" w:hAnsi="Century" w:cs="Times New Roman"/>
      <w:sz w:val="21"/>
    </w:rPr>
  </w:style>
  <w:style w:type="table" w:styleId="a4">
    <w:name w:val="Table Grid"/>
    <w:basedOn w:val="a1"/>
    <w:uiPriority w:val="59"/>
    <w:rsid w:val="0051145E"/>
    <w:rPr>
      <w:rFonts w:ascii="Century" w:hAnsi="Century" w:cs="Times New Roman"/>
      <w:kern w:val="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basedOn w:val="a"/>
    <w:link w:val="a6"/>
    <w:uiPriority w:val="1"/>
    <w:qFormat/>
    <w:rsid w:val="00C35738"/>
    <w:pPr>
      <w:ind w:left="609"/>
      <w:jc w:val="left"/>
    </w:pPr>
    <w:rPr>
      <w:rFonts w:ascii="ＭＳ ゴシック" w:eastAsia="ＭＳ ゴシック" w:hAnsi="ＭＳ ゴシック"/>
      <w:kern w:val="0"/>
      <w:sz w:val="24"/>
      <w:szCs w:val="24"/>
      <w:lang w:eastAsia="en-US"/>
    </w:rPr>
  </w:style>
  <w:style w:type="character" w:customStyle="1" w:styleId="a6">
    <w:name w:val="本文 (文字)"/>
    <w:basedOn w:val="a0"/>
    <w:link w:val="a5"/>
    <w:uiPriority w:val="1"/>
    <w:rsid w:val="00C35738"/>
    <w:rPr>
      <w:rFonts w:ascii="ＭＳ ゴシック" w:eastAsia="ＭＳ ゴシック" w:hAnsi="ＭＳ ゴシック"/>
      <w:kern w:val="0"/>
      <w:sz w:val="24"/>
      <w:szCs w:val="24"/>
      <w:lang w:eastAsia="en-US"/>
    </w:rPr>
  </w:style>
  <w:style w:type="character" w:styleId="a7">
    <w:name w:val="Hyperlink"/>
    <w:basedOn w:val="a0"/>
    <w:uiPriority w:val="99"/>
    <w:unhideWhenUsed/>
    <w:rsid w:val="00740FA9"/>
    <w:rPr>
      <w:color w:val="0563C1" w:themeColor="hyperlink"/>
      <w:u w:val="single"/>
    </w:rPr>
  </w:style>
  <w:style w:type="character" w:styleId="a8">
    <w:name w:val="Unresolved Mention"/>
    <w:basedOn w:val="a0"/>
    <w:uiPriority w:val="99"/>
    <w:semiHidden/>
    <w:unhideWhenUsed/>
    <w:rsid w:val="00740FA9"/>
    <w:rPr>
      <w:color w:val="605E5C"/>
      <w:shd w:val="clear" w:color="auto" w:fill="E1DFDD"/>
    </w:rPr>
  </w:style>
  <w:style w:type="paragraph" w:styleId="a9">
    <w:name w:val="header"/>
    <w:basedOn w:val="a"/>
    <w:link w:val="aa"/>
    <w:uiPriority w:val="99"/>
    <w:unhideWhenUsed/>
    <w:rsid w:val="008F17C3"/>
    <w:pPr>
      <w:tabs>
        <w:tab w:val="center" w:pos="4252"/>
        <w:tab w:val="right" w:pos="8504"/>
      </w:tabs>
      <w:snapToGrid w:val="0"/>
    </w:pPr>
  </w:style>
  <w:style w:type="character" w:customStyle="1" w:styleId="aa">
    <w:name w:val="ヘッダー (文字)"/>
    <w:basedOn w:val="a0"/>
    <w:link w:val="a9"/>
    <w:uiPriority w:val="99"/>
    <w:rsid w:val="008F17C3"/>
  </w:style>
  <w:style w:type="paragraph" w:styleId="ab">
    <w:name w:val="footer"/>
    <w:basedOn w:val="a"/>
    <w:link w:val="ac"/>
    <w:uiPriority w:val="99"/>
    <w:unhideWhenUsed/>
    <w:rsid w:val="008F17C3"/>
    <w:pPr>
      <w:tabs>
        <w:tab w:val="center" w:pos="4252"/>
        <w:tab w:val="right" w:pos="8504"/>
      </w:tabs>
      <w:snapToGrid w:val="0"/>
    </w:pPr>
  </w:style>
  <w:style w:type="character" w:customStyle="1" w:styleId="ac">
    <w:name w:val="フッター (文字)"/>
    <w:basedOn w:val="a0"/>
    <w:link w:val="ab"/>
    <w:uiPriority w:val="99"/>
    <w:rsid w:val="008F17C3"/>
  </w:style>
  <w:style w:type="table" w:customStyle="1" w:styleId="2">
    <w:name w:val="表 (格子)2"/>
    <w:basedOn w:val="a1"/>
    <w:next w:val="a4"/>
    <w:uiPriority w:val="59"/>
    <w:rsid w:val="008F17C3"/>
    <w:rPr>
      <w:rFonts w:ascii="Century" w:hAnsi="Century" w:cs="Times New Roman"/>
      <w:kern w:val="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D23B7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D23B7C"/>
    <w:rPr>
      <w:rFonts w:asciiTheme="majorHAnsi" w:eastAsiaTheme="majorEastAsia" w:hAnsiTheme="majorHAnsi" w:cstheme="majorBidi"/>
      <w:sz w:val="18"/>
      <w:szCs w:val="18"/>
    </w:rPr>
  </w:style>
  <w:style w:type="character" w:styleId="af">
    <w:name w:val="annotation reference"/>
    <w:basedOn w:val="a0"/>
    <w:uiPriority w:val="99"/>
    <w:semiHidden/>
    <w:unhideWhenUsed/>
    <w:rsid w:val="007D48D5"/>
    <w:rPr>
      <w:sz w:val="18"/>
      <w:szCs w:val="18"/>
    </w:rPr>
  </w:style>
  <w:style w:type="paragraph" w:styleId="af0">
    <w:name w:val="annotation text"/>
    <w:basedOn w:val="a"/>
    <w:link w:val="af1"/>
    <w:uiPriority w:val="99"/>
    <w:semiHidden/>
    <w:unhideWhenUsed/>
    <w:rsid w:val="007D48D5"/>
    <w:pPr>
      <w:jc w:val="left"/>
    </w:pPr>
  </w:style>
  <w:style w:type="character" w:customStyle="1" w:styleId="af1">
    <w:name w:val="コメント文字列 (文字)"/>
    <w:basedOn w:val="a0"/>
    <w:link w:val="af0"/>
    <w:uiPriority w:val="99"/>
    <w:semiHidden/>
    <w:rsid w:val="007D48D5"/>
  </w:style>
  <w:style w:type="paragraph" w:styleId="af2">
    <w:name w:val="annotation subject"/>
    <w:basedOn w:val="af0"/>
    <w:next w:val="af0"/>
    <w:link w:val="af3"/>
    <w:uiPriority w:val="99"/>
    <w:semiHidden/>
    <w:unhideWhenUsed/>
    <w:rsid w:val="007D48D5"/>
    <w:rPr>
      <w:b/>
      <w:bCs/>
    </w:rPr>
  </w:style>
  <w:style w:type="character" w:customStyle="1" w:styleId="af3">
    <w:name w:val="コメント内容 (文字)"/>
    <w:basedOn w:val="af1"/>
    <w:link w:val="af2"/>
    <w:uiPriority w:val="99"/>
    <w:semiHidden/>
    <w:rsid w:val="007D48D5"/>
    <w:rPr>
      <w:b/>
      <w:bCs/>
    </w:rPr>
  </w:style>
  <w:style w:type="paragraph" w:styleId="af4">
    <w:name w:val="Revision"/>
    <w:hidden/>
    <w:uiPriority w:val="99"/>
    <w:semiHidden/>
    <w:rsid w:val="00413F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F3A255-9B40-442E-B800-D5F6F6052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571</Words>
  <Characters>3259</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事務局</dc:creator>
  <cp:keywords/>
  <dc:description/>
  <cp:lastModifiedBy>巌 杉谷</cp:lastModifiedBy>
  <cp:revision>4</cp:revision>
  <dcterms:created xsi:type="dcterms:W3CDTF">2025-11-12T08:48:00Z</dcterms:created>
  <dcterms:modified xsi:type="dcterms:W3CDTF">2025-11-20T02:19:00Z</dcterms:modified>
</cp:coreProperties>
</file>